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6C7AB0" w14:textId="77777777" w:rsidR="00226D53" w:rsidRDefault="00226D53" w:rsidP="00B063DC">
      <w:pPr>
        <w:pStyle w:val="Kopfzeile"/>
      </w:pPr>
    </w:p>
    <w:p w14:paraId="56AB8AE0" w14:textId="77777777" w:rsidR="00CC6210" w:rsidRDefault="00D646FB" w:rsidP="00F9167A">
      <w:pPr>
        <w:pStyle w:val="Titel-Subberschrift"/>
        <w:framePr w:h="9496" w:wrap="notBeside" w:vAnchor="page" w:y="6346"/>
        <w:spacing w:after="0"/>
      </w:pPr>
      <w:r>
        <w:t>Beschreibung der</w:t>
      </w:r>
      <w:r w:rsidR="00CD6FF5">
        <w:t xml:space="preserve"> Qualitätsindikatoren</w:t>
      </w:r>
      <w:r>
        <w:br/>
      </w:r>
      <w:r w:rsidR="009F2AFF">
        <w:t>und Kennzahlen</w:t>
      </w:r>
      <w:r w:rsidR="00CD6FF5">
        <w:t xml:space="preserve"> </w:t>
      </w:r>
      <w:r w:rsidR="00F409F8">
        <w:t xml:space="preserve">nach </w:t>
      </w:r>
      <w:r>
        <w:t>QSKH-RL</w:t>
      </w:r>
    </w:p>
    <w:p w14:paraId="0DFBA485" w14:textId="77777777" w:rsidR="00A24618" w:rsidRDefault="00A24618" w:rsidP="00F9167A">
      <w:pPr>
        <w:pStyle w:val="Titel-berschrift"/>
        <w:framePr w:h="9496" w:wrap="notBeside" w:vAnchor="page" w:y="6346"/>
        <w:suppressAutoHyphens/>
        <w:spacing w:before="240" w:after="0"/>
      </w:pPr>
    </w:p>
    <w:p w14:paraId="09E34070" w14:textId="77777777" w:rsidR="00022543" w:rsidRPr="00022543" w:rsidRDefault="009F2AFF" w:rsidP="00E03FC9">
      <w:pPr>
        <w:pStyle w:val="Titel-berschrift"/>
        <w:framePr w:h="9496" w:wrap="notBeside" w:vAnchor="page" w:y="6346"/>
        <w:suppressAutoHyphens/>
      </w:pPr>
      <w:r>
        <w:t>Pflege: Dekubitusprophylaxe</w:t>
      </w:r>
    </w:p>
    <w:p w14:paraId="6E2BAC0D" w14:textId="77777777" w:rsidR="00022543" w:rsidRDefault="00022543" w:rsidP="00FA117E">
      <w:pPr>
        <w:pStyle w:val="Titel-Subberschrift"/>
        <w:framePr w:h="9496" w:wrap="notBeside" w:vAnchor="page" w:y="6346"/>
      </w:pPr>
      <w:r>
        <w:t>Erfassungsjahr 2019</w:t>
      </w:r>
    </w:p>
    <w:p w14:paraId="1C7464BD" w14:textId="77777777" w:rsidR="00DA46B2" w:rsidRDefault="00DA46B2" w:rsidP="00FA117E">
      <w:pPr>
        <w:pStyle w:val="TitelseiteStand"/>
        <w:framePr w:h="9496" w:wrap="notBeside" w:vAnchor="page" w:y="6346"/>
      </w:pPr>
    </w:p>
    <w:p w14:paraId="38495D6F" w14:textId="2FB8FADA" w:rsidR="009F2AFF" w:rsidRPr="009F2AFF" w:rsidRDefault="009F2AFF" w:rsidP="00FA117E">
      <w:pPr>
        <w:pStyle w:val="TitelseiteStand"/>
        <w:framePr w:h="9496" w:wrap="notBeside" w:vAnchor="page" w:y="6346"/>
      </w:pPr>
      <w:r w:rsidRPr="009F2AFF">
        <w:t xml:space="preserve">Stand: </w:t>
      </w:r>
      <w:del w:id="0" w:author="IQTIG" w:date="2020-04-27T15:03:00Z">
        <w:r>
          <w:delText>28.02</w:delText>
        </w:r>
      </w:del>
      <w:ins w:id="1" w:author="IQTIG" w:date="2020-04-27T15:03:00Z">
        <w:r>
          <w:t>29.04</w:t>
        </w:r>
      </w:ins>
      <w:r>
        <w:t>.2020</w:t>
      </w:r>
    </w:p>
    <w:p w14:paraId="71923CB2"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469FBF61" wp14:editId="797DC420">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68DA024C" wp14:editId="0E97156C">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122F5C8C"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551D94B8" wp14:editId="6ADF316E">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3DFE1F48" w14:textId="77777777" w:rsidR="00A000B3" w:rsidRPr="001103BB" w:rsidRDefault="00A000B3" w:rsidP="000F3DAF">
      <w:pPr>
        <w:pStyle w:val="berschriftTitelei"/>
        <w:outlineLvl w:val="9"/>
      </w:pPr>
      <w:bookmarkStart w:id="2" w:name="_Toc1482030_1"/>
      <w:bookmarkStart w:id="3" w:name="_Toc1737405_1"/>
      <w:bookmarkStart w:id="4" w:name="_Toc1737430_1"/>
      <w:bookmarkStart w:id="5" w:name="_Toc1737502_1"/>
      <w:r w:rsidRPr="001103BB">
        <w:lastRenderedPageBreak/>
        <w:t>Impressum</w:t>
      </w:r>
      <w:bookmarkEnd w:id="2"/>
      <w:bookmarkEnd w:id="3"/>
      <w:bookmarkEnd w:id="4"/>
      <w:bookmarkEnd w:id="5"/>
    </w:p>
    <w:p w14:paraId="5902DE61" w14:textId="77777777" w:rsidR="000C1A88" w:rsidRDefault="00A000B3" w:rsidP="000C1A88">
      <w:pPr>
        <w:pStyle w:val="StandardImpressum"/>
        <w:spacing w:after="0"/>
        <w:rPr>
          <w:b/>
        </w:rPr>
      </w:pPr>
      <w:r w:rsidRPr="00EC19C9">
        <w:rPr>
          <w:b/>
        </w:rPr>
        <w:t>Thema:</w:t>
      </w:r>
    </w:p>
    <w:p w14:paraId="5E1A052E" w14:textId="77777777" w:rsidR="00A80B33" w:rsidRDefault="00A80B33" w:rsidP="00A14DD3">
      <w:pPr>
        <w:pStyle w:val="StandardImpressumkeineSilbentrennung"/>
      </w:pPr>
      <w:r>
        <w:t>Beschreibung der Qualitätsindikatoren und Kennzahlen nach QSKH-RL. Pflege: Dekubitusprophylaxe. Rechenregeln für das Erfassungsjahr 2019</w:t>
      </w:r>
    </w:p>
    <w:p w14:paraId="27459CAA" w14:textId="77777777" w:rsidR="00A000B3" w:rsidRDefault="00A000B3" w:rsidP="00A000B3">
      <w:pPr>
        <w:pStyle w:val="StandardImpressum"/>
      </w:pPr>
      <w:r w:rsidRPr="00EC19C9">
        <w:rPr>
          <w:b/>
        </w:rPr>
        <w:t>Auftraggeber:</w:t>
      </w:r>
      <w:r>
        <w:rPr>
          <w:b/>
        </w:rPr>
        <w:br/>
      </w:r>
      <w:r w:rsidRPr="005F3E57">
        <w:t>Gemeinsamer Bundesausschuss</w:t>
      </w:r>
    </w:p>
    <w:p w14:paraId="3497EF43" w14:textId="667C4D24" w:rsidR="00A000B3" w:rsidRPr="005F3E57" w:rsidRDefault="00A000B3" w:rsidP="00A000B3">
      <w:pPr>
        <w:pStyle w:val="StandardImpressum"/>
      </w:pPr>
      <w:r w:rsidRPr="00EC19C9">
        <w:rPr>
          <w:b/>
        </w:rPr>
        <w:t>Datum der Abgabe:</w:t>
      </w:r>
      <w:r>
        <w:rPr>
          <w:b/>
        </w:rPr>
        <w:br/>
      </w:r>
      <w:del w:id="6" w:author="IQTIG" w:date="2020-04-27T15:03:00Z">
        <w:r>
          <w:delText>28.02</w:delText>
        </w:r>
      </w:del>
      <w:ins w:id="7" w:author="IQTIG" w:date="2020-04-27T15:03:00Z">
        <w:r>
          <w:t>29.04</w:t>
        </w:r>
      </w:ins>
      <w:r>
        <w:t>.2020</w:t>
      </w:r>
    </w:p>
    <w:p w14:paraId="43C2BE72"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211104D7" w14:textId="77777777" w:rsidR="00A000B3" w:rsidRPr="005F3E57" w:rsidRDefault="00A000B3" w:rsidP="00A000B3">
      <w:pPr>
        <w:pStyle w:val="StandardImpressum"/>
      </w:pPr>
      <w:r w:rsidRPr="005F3E57">
        <w:t>Katharina-Heinroth-Ufer 1</w:t>
      </w:r>
      <w:r w:rsidRPr="005F3E57">
        <w:br/>
        <w:t>10787 Berlin</w:t>
      </w:r>
    </w:p>
    <w:p w14:paraId="24F37563"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2AEB232B" w14:textId="77777777" w:rsidR="00907B99" w:rsidRDefault="00192759" w:rsidP="00091365">
      <w:pPr>
        <w:pStyle w:val="IQTIG-Hyperlinlk"/>
      </w:pPr>
      <w:hyperlink r:id="rId10" w:history="1">
        <w:r w:rsidR="006D08D6" w:rsidRPr="002B1243">
          <w:t>verfahrenssupport@iqtig.org</w:t>
        </w:r>
      </w:hyperlink>
      <w:r w:rsidR="00A000B3" w:rsidRPr="002B1243">
        <w:br/>
        <w:t>https://www.iqtig.org</w:t>
      </w:r>
    </w:p>
    <w:bookmarkStart w:id="8" w:name="_Toc1737503_1" w:displacedByCustomXml="next"/>
    <w:bookmarkStart w:id="9" w:name="_Toc1737431_1" w:displacedByCustomXml="next"/>
    <w:bookmarkStart w:id="10" w:name="_Toc1737406_1" w:displacedByCustomXml="next"/>
    <w:bookmarkStart w:id="11" w:name="_Toc1482031_1" w:displacedByCustomXml="next"/>
    <w:bookmarkStart w:id="1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19B0F80C" w14:textId="77777777" w:rsidR="00CA1189" w:rsidRPr="00503242" w:rsidRDefault="00CA1189" w:rsidP="000F3DAF">
          <w:pPr>
            <w:pStyle w:val="berschriftTitelei"/>
            <w:outlineLvl w:val="9"/>
          </w:pPr>
          <w:r w:rsidRPr="00503242">
            <w:t>Inhaltsverzeichnis</w:t>
          </w:r>
          <w:bookmarkEnd w:id="11"/>
          <w:bookmarkEnd w:id="10"/>
          <w:bookmarkEnd w:id="9"/>
          <w:bookmarkEnd w:id="8"/>
        </w:p>
        <w:p w14:paraId="3B2709B6" w14:textId="56F22A94" w:rsidR="00192759"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892943" w:history="1">
            <w:r w:rsidR="00192759" w:rsidRPr="00AD70A5">
              <w:rPr>
                <w:rStyle w:val="Hyperlink"/>
              </w:rPr>
              <w:t>Einleitung</w:t>
            </w:r>
            <w:r w:rsidR="00192759">
              <w:rPr>
                <w:webHidden/>
              </w:rPr>
              <w:tab/>
            </w:r>
            <w:r w:rsidR="00192759">
              <w:rPr>
                <w:webHidden/>
              </w:rPr>
              <w:fldChar w:fldCharType="begin"/>
            </w:r>
            <w:r w:rsidR="00192759">
              <w:rPr>
                <w:webHidden/>
              </w:rPr>
              <w:instrText xml:space="preserve"> PAGEREF _Toc38892943 \h </w:instrText>
            </w:r>
            <w:r w:rsidR="00192759">
              <w:rPr>
                <w:webHidden/>
              </w:rPr>
            </w:r>
            <w:r w:rsidR="00192759">
              <w:rPr>
                <w:webHidden/>
              </w:rPr>
              <w:fldChar w:fldCharType="separate"/>
            </w:r>
            <w:r w:rsidR="00192759">
              <w:rPr>
                <w:webHidden/>
              </w:rPr>
              <w:t>4</w:t>
            </w:r>
            <w:r w:rsidR="00192759">
              <w:rPr>
                <w:webHidden/>
              </w:rPr>
              <w:fldChar w:fldCharType="end"/>
            </w:r>
          </w:hyperlink>
        </w:p>
        <w:p w14:paraId="63AC5E23" w14:textId="15883965" w:rsidR="00192759" w:rsidRDefault="00192759">
          <w:pPr>
            <w:pStyle w:val="Verzeichnis1"/>
            <w:rPr>
              <w:sz w:val="22"/>
            </w:rPr>
          </w:pPr>
          <w:hyperlink w:anchor="_Toc38892944" w:history="1">
            <w:r w:rsidRPr="00AD70A5">
              <w:rPr>
                <w:rStyle w:val="Hyperlink"/>
              </w:rPr>
              <w:t>Gruppe: Alle Patientinnen und Patienten mit mindestens einem stationär erworbenen Dekubitalulcus (ohne Dekubitalulcera Grad/Kategorie 1)</w:t>
            </w:r>
            <w:r>
              <w:rPr>
                <w:webHidden/>
              </w:rPr>
              <w:tab/>
            </w:r>
            <w:r>
              <w:rPr>
                <w:webHidden/>
              </w:rPr>
              <w:fldChar w:fldCharType="begin"/>
            </w:r>
            <w:r>
              <w:rPr>
                <w:webHidden/>
              </w:rPr>
              <w:instrText xml:space="preserve"> PAGEREF _Toc38892944 \h </w:instrText>
            </w:r>
            <w:r>
              <w:rPr>
                <w:webHidden/>
              </w:rPr>
            </w:r>
            <w:r>
              <w:rPr>
                <w:webHidden/>
              </w:rPr>
              <w:fldChar w:fldCharType="separate"/>
            </w:r>
            <w:r>
              <w:rPr>
                <w:webHidden/>
              </w:rPr>
              <w:t>6</w:t>
            </w:r>
            <w:r>
              <w:rPr>
                <w:webHidden/>
              </w:rPr>
              <w:fldChar w:fldCharType="end"/>
            </w:r>
          </w:hyperlink>
        </w:p>
        <w:p w14:paraId="66A44871" w14:textId="5AED15A7" w:rsidR="00192759" w:rsidRDefault="00192759">
          <w:pPr>
            <w:pStyle w:val="Verzeichnis2"/>
            <w:rPr>
              <w:rFonts w:asciiTheme="minorHAnsi" w:hAnsiTheme="minorHAnsi"/>
              <w:sz w:val="22"/>
            </w:rPr>
          </w:pPr>
          <w:hyperlink w:anchor="_Toc38892945" w:history="1">
            <w:r w:rsidRPr="00AD70A5">
              <w:rPr>
                <w:rStyle w:val="Hyperlink"/>
              </w:rPr>
              <w:t>52009: Verhältnis der beobachteten zur erwarteten Rate (O/E) an Patientinnen und Patienten mit mindestens einem stationär erworbenen Dekubitalulcus (ohne Dekubitalulcera Grad/Kategorie 1)</w:t>
            </w:r>
            <w:r>
              <w:rPr>
                <w:webHidden/>
              </w:rPr>
              <w:tab/>
            </w:r>
            <w:r>
              <w:rPr>
                <w:webHidden/>
              </w:rPr>
              <w:fldChar w:fldCharType="begin"/>
            </w:r>
            <w:r>
              <w:rPr>
                <w:webHidden/>
              </w:rPr>
              <w:instrText xml:space="preserve"> PAGEREF _Toc38892945 \h </w:instrText>
            </w:r>
            <w:r>
              <w:rPr>
                <w:webHidden/>
              </w:rPr>
            </w:r>
            <w:r>
              <w:rPr>
                <w:webHidden/>
              </w:rPr>
              <w:fldChar w:fldCharType="separate"/>
            </w:r>
            <w:r>
              <w:rPr>
                <w:webHidden/>
              </w:rPr>
              <w:t>8</w:t>
            </w:r>
            <w:r>
              <w:rPr>
                <w:webHidden/>
              </w:rPr>
              <w:fldChar w:fldCharType="end"/>
            </w:r>
          </w:hyperlink>
        </w:p>
        <w:p w14:paraId="477C0E30" w14:textId="74AD1403" w:rsidR="00192759" w:rsidRDefault="00192759">
          <w:pPr>
            <w:pStyle w:val="Verzeichnis2"/>
            <w:rPr>
              <w:rFonts w:asciiTheme="minorHAnsi" w:hAnsiTheme="minorHAnsi"/>
              <w:sz w:val="22"/>
            </w:rPr>
          </w:pPr>
          <w:hyperlink w:anchor="_Toc38892946" w:history="1">
            <w:r w:rsidRPr="00AD70A5">
              <w:rPr>
                <w:rStyle w:val="Hyperlink"/>
              </w:rPr>
              <w:t>52326: Alle Patientinnen und Patienten mit mindestens einem stationär erworbenen Dekubitalulcus Grad/Kategorie 2</w:t>
            </w:r>
            <w:r>
              <w:rPr>
                <w:webHidden/>
              </w:rPr>
              <w:tab/>
            </w:r>
            <w:r>
              <w:rPr>
                <w:webHidden/>
              </w:rPr>
              <w:fldChar w:fldCharType="begin"/>
            </w:r>
            <w:r>
              <w:rPr>
                <w:webHidden/>
              </w:rPr>
              <w:instrText xml:space="preserve"> PAGEREF _Toc38892946 \h </w:instrText>
            </w:r>
            <w:r>
              <w:rPr>
                <w:webHidden/>
              </w:rPr>
            </w:r>
            <w:r>
              <w:rPr>
                <w:webHidden/>
              </w:rPr>
              <w:fldChar w:fldCharType="separate"/>
            </w:r>
            <w:r>
              <w:rPr>
                <w:webHidden/>
              </w:rPr>
              <w:t>14</w:t>
            </w:r>
            <w:r>
              <w:rPr>
                <w:webHidden/>
              </w:rPr>
              <w:fldChar w:fldCharType="end"/>
            </w:r>
          </w:hyperlink>
        </w:p>
        <w:p w14:paraId="7D3919EE" w14:textId="71B44E23" w:rsidR="00192759" w:rsidRDefault="00192759">
          <w:pPr>
            <w:pStyle w:val="Verzeichnis2"/>
            <w:rPr>
              <w:rFonts w:asciiTheme="minorHAnsi" w:hAnsiTheme="minorHAnsi"/>
              <w:sz w:val="22"/>
            </w:rPr>
          </w:pPr>
          <w:hyperlink w:anchor="_Toc38892947" w:history="1">
            <w:r w:rsidRPr="00AD70A5">
              <w:rPr>
                <w:rStyle w:val="Hyperlink"/>
              </w:rPr>
              <w:t>521801: Alle Patientinnen und Patienten mit mindestens einem stationär erworbenen Dekubitalulcus Grad/Kategorie 3</w:t>
            </w:r>
            <w:r>
              <w:rPr>
                <w:webHidden/>
              </w:rPr>
              <w:tab/>
            </w:r>
            <w:r>
              <w:rPr>
                <w:webHidden/>
              </w:rPr>
              <w:fldChar w:fldCharType="begin"/>
            </w:r>
            <w:r>
              <w:rPr>
                <w:webHidden/>
              </w:rPr>
              <w:instrText xml:space="preserve"> PAGEREF _Toc38892947 \h </w:instrText>
            </w:r>
            <w:r>
              <w:rPr>
                <w:webHidden/>
              </w:rPr>
            </w:r>
            <w:r>
              <w:rPr>
                <w:webHidden/>
              </w:rPr>
              <w:fldChar w:fldCharType="separate"/>
            </w:r>
            <w:r>
              <w:rPr>
                <w:webHidden/>
              </w:rPr>
              <w:t>17</w:t>
            </w:r>
            <w:r>
              <w:rPr>
                <w:webHidden/>
              </w:rPr>
              <w:fldChar w:fldCharType="end"/>
            </w:r>
          </w:hyperlink>
        </w:p>
        <w:p w14:paraId="12A4BF24" w14:textId="351A1C3F" w:rsidR="00192759" w:rsidRDefault="00192759">
          <w:pPr>
            <w:pStyle w:val="Verzeichnis2"/>
            <w:rPr>
              <w:rFonts w:asciiTheme="minorHAnsi" w:hAnsiTheme="minorHAnsi"/>
              <w:sz w:val="22"/>
            </w:rPr>
          </w:pPr>
          <w:hyperlink w:anchor="_Toc38892948" w:history="1">
            <w:r w:rsidRPr="00AD70A5">
              <w:rPr>
                <w:rStyle w:val="Hyperlink"/>
              </w:rPr>
              <w:t>521800: Alle Patientinnen und Patienten mit mindestens einem stationär erworbenen Dekubitalulcus Grad/Kategorie nicht näher bezeichnet</w:t>
            </w:r>
            <w:r>
              <w:rPr>
                <w:webHidden/>
              </w:rPr>
              <w:tab/>
            </w:r>
            <w:r>
              <w:rPr>
                <w:webHidden/>
              </w:rPr>
              <w:fldChar w:fldCharType="begin"/>
            </w:r>
            <w:r>
              <w:rPr>
                <w:webHidden/>
              </w:rPr>
              <w:instrText xml:space="preserve"> PAGEREF _Toc38892948 \h </w:instrText>
            </w:r>
            <w:r>
              <w:rPr>
                <w:webHidden/>
              </w:rPr>
            </w:r>
            <w:r>
              <w:rPr>
                <w:webHidden/>
              </w:rPr>
              <w:fldChar w:fldCharType="separate"/>
            </w:r>
            <w:r>
              <w:rPr>
                <w:webHidden/>
              </w:rPr>
              <w:t>20</w:t>
            </w:r>
            <w:r>
              <w:rPr>
                <w:webHidden/>
              </w:rPr>
              <w:fldChar w:fldCharType="end"/>
            </w:r>
          </w:hyperlink>
        </w:p>
        <w:p w14:paraId="55458F55" w14:textId="67286351" w:rsidR="00192759" w:rsidRDefault="00192759">
          <w:pPr>
            <w:pStyle w:val="Verzeichnis1"/>
            <w:rPr>
              <w:sz w:val="22"/>
            </w:rPr>
          </w:pPr>
          <w:hyperlink w:anchor="_Toc38892949" w:history="1">
            <w:r w:rsidRPr="00AD70A5">
              <w:rPr>
                <w:rStyle w:val="Hyperlink"/>
              </w:rPr>
              <w:t>52010: Alle Patientinnen und Patienten mit mindestens einem stationär erworbenen Dekubitalulcus Grad/Kategorie 4</w:t>
            </w:r>
            <w:r>
              <w:rPr>
                <w:webHidden/>
              </w:rPr>
              <w:tab/>
            </w:r>
            <w:r>
              <w:rPr>
                <w:webHidden/>
              </w:rPr>
              <w:fldChar w:fldCharType="begin"/>
            </w:r>
            <w:r>
              <w:rPr>
                <w:webHidden/>
              </w:rPr>
              <w:instrText xml:space="preserve"> PAGEREF _Toc38892949 \h </w:instrText>
            </w:r>
            <w:r>
              <w:rPr>
                <w:webHidden/>
              </w:rPr>
            </w:r>
            <w:r>
              <w:rPr>
                <w:webHidden/>
              </w:rPr>
              <w:fldChar w:fldCharType="separate"/>
            </w:r>
            <w:r>
              <w:rPr>
                <w:webHidden/>
              </w:rPr>
              <w:t>25</w:t>
            </w:r>
            <w:r>
              <w:rPr>
                <w:webHidden/>
              </w:rPr>
              <w:fldChar w:fldCharType="end"/>
            </w:r>
          </w:hyperlink>
        </w:p>
        <w:p w14:paraId="6898A61D" w14:textId="124080A6" w:rsidR="00192759" w:rsidRDefault="00192759">
          <w:pPr>
            <w:pStyle w:val="Verzeichnis1"/>
            <w:rPr>
              <w:sz w:val="22"/>
            </w:rPr>
          </w:pPr>
          <w:hyperlink w:anchor="_Toc38892950" w:history="1">
            <w:r w:rsidRPr="00AD70A5">
              <w:rPr>
                <w:rStyle w:val="Hyperlink"/>
              </w:rPr>
              <w:t>Anhang I: Schlüssel (Spezifikation)</w:t>
            </w:r>
            <w:r>
              <w:rPr>
                <w:webHidden/>
              </w:rPr>
              <w:tab/>
            </w:r>
            <w:r>
              <w:rPr>
                <w:webHidden/>
              </w:rPr>
              <w:fldChar w:fldCharType="begin"/>
            </w:r>
            <w:r>
              <w:rPr>
                <w:webHidden/>
              </w:rPr>
              <w:instrText xml:space="preserve"> PAGEREF _Toc38892950 \h </w:instrText>
            </w:r>
            <w:r>
              <w:rPr>
                <w:webHidden/>
              </w:rPr>
            </w:r>
            <w:r>
              <w:rPr>
                <w:webHidden/>
              </w:rPr>
              <w:fldChar w:fldCharType="separate"/>
            </w:r>
            <w:r>
              <w:rPr>
                <w:webHidden/>
              </w:rPr>
              <w:t>30</w:t>
            </w:r>
            <w:r>
              <w:rPr>
                <w:webHidden/>
              </w:rPr>
              <w:fldChar w:fldCharType="end"/>
            </w:r>
          </w:hyperlink>
        </w:p>
        <w:p w14:paraId="43299880" w14:textId="0606CC5C" w:rsidR="00192759" w:rsidRDefault="00192759">
          <w:pPr>
            <w:pStyle w:val="Verzeichnis1"/>
            <w:rPr>
              <w:sz w:val="22"/>
            </w:rPr>
          </w:pPr>
          <w:hyperlink w:anchor="_Toc38892951" w:history="1">
            <w:r w:rsidRPr="00AD70A5">
              <w:rPr>
                <w:rStyle w:val="Hyperlink"/>
              </w:rPr>
              <w:t>Anhang II: Listen</w:t>
            </w:r>
            <w:r>
              <w:rPr>
                <w:webHidden/>
              </w:rPr>
              <w:tab/>
            </w:r>
            <w:r>
              <w:rPr>
                <w:webHidden/>
              </w:rPr>
              <w:fldChar w:fldCharType="begin"/>
            </w:r>
            <w:r>
              <w:rPr>
                <w:webHidden/>
              </w:rPr>
              <w:instrText xml:space="preserve"> PAGEREF _Toc38892951 \h </w:instrText>
            </w:r>
            <w:r>
              <w:rPr>
                <w:webHidden/>
              </w:rPr>
            </w:r>
            <w:r>
              <w:rPr>
                <w:webHidden/>
              </w:rPr>
              <w:fldChar w:fldCharType="separate"/>
            </w:r>
            <w:r>
              <w:rPr>
                <w:webHidden/>
              </w:rPr>
              <w:t>31</w:t>
            </w:r>
            <w:r>
              <w:rPr>
                <w:webHidden/>
              </w:rPr>
              <w:fldChar w:fldCharType="end"/>
            </w:r>
          </w:hyperlink>
        </w:p>
        <w:p w14:paraId="2DCC4AE8" w14:textId="01A8D997" w:rsidR="00192759" w:rsidRDefault="00192759">
          <w:pPr>
            <w:pStyle w:val="Verzeichnis1"/>
            <w:rPr>
              <w:sz w:val="22"/>
            </w:rPr>
          </w:pPr>
          <w:hyperlink w:anchor="_Toc38892952" w:history="1">
            <w:r w:rsidRPr="00AD70A5">
              <w:rPr>
                <w:rStyle w:val="Hyperlink"/>
              </w:rPr>
              <w:t>Anhang III: Vorberechnungen</w:t>
            </w:r>
            <w:r>
              <w:rPr>
                <w:webHidden/>
              </w:rPr>
              <w:tab/>
            </w:r>
            <w:r>
              <w:rPr>
                <w:webHidden/>
              </w:rPr>
              <w:fldChar w:fldCharType="begin"/>
            </w:r>
            <w:r>
              <w:rPr>
                <w:webHidden/>
              </w:rPr>
              <w:instrText xml:space="preserve"> PAGEREF _Toc38892952 \h </w:instrText>
            </w:r>
            <w:r>
              <w:rPr>
                <w:webHidden/>
              </w:rPr>
            </w:r>
            <w:r>
              <w:rPr>
                <w:webHidden/>
              </w:rPr>
              <w:fldChar w:fldCharType="separate"/>
            </w:r>
            <w:r>
              <w:rPr>
                <w:webHidden/>
              </w:rPr>
              <w:t>32</w:t>
            </w:r>
            <w:r>
              <w:rPr>
                <w:webHidden/>
              </w:rPr>
              <w:fldChar w:fldCharType="end"/>
            </w:r>
          </w:hyperlink>
        </w:p>
        <w:p w14:paraId="1162690C" w14:textId="321D80A6" w:rsidR="00192759" w:rsidRDefault="00192759">
          <w:pPr>
            <w:pStyle w:val="Verzeichnis1"/>
            <w:rPr>
              <w:sz w:val="22"/>
            </w:rPr>
          </w:pPr>
          <w:hyperlink w:anchor="_Toc38892953" w:history="1">
            <w:r w:rsidRPr="00AD70A5">
              <w:rPr>
                <w:rStyle w:val="Hyperlink"/>
              </w:rPr>
              <w:t>Anhang IV: Funktionen</w:t>
            </w:r>
            <w:r>
              <w:rPr>
                <w:webHidden/>
              </w:rPr>
              <w:tab/>
            </w:r>
            <w:r>
              <w:rPr>
                <w:webHidden/>
              </w:rPr>
              <w:fldChar w:fldCharType="begin"/>
            </w:r>
            <w:r>
              <w:rPr>
                <w:webHidden/>
              </w:rPr>
              <w:instrText xml:space="preserve"> PAGEREF _Toc38892953 \h </w:instrText>
            </w:r>
            <w:r>
              <w:rPr>
                <w:webHidden/>
              </w:rPr>
            </w:r>
            <w:r>
              <w:rPr>
                <w:webHidden/>
              </w:rPr>
              <w:fldChar w:fldCharType="separate"/>
            </w:r>
            <w:r>
              <w:rPr>
                <w:webHidden/>
              </w:rPr>
              <w:t>33</w:t>
            </w:r>
            <w:r>
              <w:rPr>
                <w:webHidden/>
              </w:rPr>
              <w:fldChar w:fldCharType="end"/>
            </w:r>
          </w:hyperlink>
        </w:p>
        <w:p w14:paraId="07649EC5" w14:textId="3D6D8FFF" w:rsidR="00192759" w:rsidRDefault="00192759">
          <w:pPr>
            <w:pStyle w:val="Verzeichnis1"/>
            <w:rPr>
              <w:sz w:val="22"/>
            </w:rPr>
          </w:pPr>
          <w:hyperlink w:anchor="_Toc38892954" w:history="1">
            <w:r w:rsidRPr="00AD70A5">
              <w:rPr>
                <w:rStyle w:val="Hyperlink"/>
              </w:rPr>
              <w:t>Anhang V: Historie der Qualitätsindikatoren</w:t>
            </w:r>
            <w:r>
              <w:rPr>
                <w:webHidden/>
              </w:rPr>
              <w:tab/>
            </w:r>
            <w:r>
              <w:rPr>
                <w:webHidden/>
              </w:rPr>
              <w:fldChar w:fldCharType="begin"/>
            </w:r>
            <w:r>
              <w:rPr>
                <w:webHidden/>
              </w:rPr>
              <w:instrText xml:space="preserve"> PAGEREF _Toc38892954 \h </w:instrText>
            </w:r>
            <w:r>
              <w:rPr>
                <w:webHidden/>
              </w:rPr>
            </w:r>
            <w:r>
              <w:rPr>
                <w:webHidden/>
              </w:rPr>
              <w:fldChar w:fldCharType="separate"/>
            </w:r>
            <w:r>
              <w:rPr>
                <w:webHidden/>
              </w:rPr>
              <w:t>37</w:t>
            </w:r>
            <w:r>
              <w:rPr>
                <w:webHidden/>
              </w:rPr>
              <w:fldChar w:fldCharType="end"/>
            </w:r>
          </w:hyperlink>
        </w:p>
        <w:p w14:paraId="06C257ED" w14:textId="2D554439" w:rsidR="00CA1189" w:rsidRPr="00FB7D7D" w:rsidRDefault="00F46B13" w:rsidP="000F3DAF">
          <w:pPr>
            <w:pStyle w:val="Verzeichnis1"/>
            <w:rPr>
              <w:sz w:val="2"/>
              <w:szCs w:val="2"/>
            </w:rPr>
          </w:pPr>
          <w:r>
            <w:rPr>
              <w:b/>
              <w:bCs/>
            </w:rPr>
            <w:fldChar w:fldCharType="end"/>
          </w:r>
        </w:p>
      </w:sdtContent>
    </w:sdt>
    <w:bookmarkEnd w:id="12" w:displacedByCustomXml="prev"/>
    <w:p w14:paraId="68B3CA7B" w14:textId="77777777" w:rsidR="001B3E99" w:rsidRDefault="001B3E99">
      <w:pPr>
        <w:sectPr w:rsidR="001B3E99" w:rsidSect="00F3034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134" w:bottom="1418" w:left="1701" w:header="454" w:footer="737" w:gutter="0"/>
          <w:cols w:space="708"/>
          <w:titlePg/>
          <w:docGrid w:linePitch="360"/>
        </w:sectPr>
      </w:pPr>
    </w:p>
    <w:p w14:paraId="546BB10A" w14:textId="77777777" w:rsidR="006D1B0D" w:rsidRPr="00A63973" w:rsidRDefault="00192759" w:rsidP="00C377FE">
      <w:pPr>
        <w:pStyle w:val="berschrift1ohneGliederung"/>
      </w:pPr>
      <w:bookmarkStart w:id="13" w:name="_Toc38892943"/>
      <w:r w:rsidRPr="00A63973">
        <w:lastRenderedPageBreak/>
        <w:t>Einleitung</w:t>
      </w:r>
      <w:bookmarkEnd w:id="13"/>
    </w:p>
    <w:p w14:paraId="4273BD1A" w14:textId="77777777" w:rsidR="003A2979" w:rsidRDefault="00192759" w:rsidP="007728F1">
      <w:pPr>
        <w:pStyle w:val="Standardlinksbndig"/>
      </w:pPr>
      <w:r>
        <w:t>Der Dekubitus ist als lokal begrenzte Schädigung der Haut und/oder des darunterliegenden Gewebes, die oft über Knochenvorsprüngen und infolge von Druck oder Druck in Verbindung mit Scherkräften entsteht. Schädigungen dieser Art werden auch als Druckgeschwü</w:t>
      </w:r>
      <w:r>
        <w:t xml:space="preserve">re, Dekubitalulcera oder Wundliegen bezeichnet und sind eine sehr ernst zu nehmende Komplikation bei zu pflegenden Personen. </w:t>
      </w:r>
      <w:r>
        <w:br/>
        <w:t xml:space="preserve"> </w:t>
      </w:r>
      <w:r>
        <w:br/>
        <w:t>Sie können in Zusammenhang mit schwerwiegenden Erkrankungen und als Folge lang andauernder Bewegungseinschränkung auftreten. Dem</w:t>
      </w:r>
      <w:r>
        <w:t>entsprechend sind besonders häufig ältere Menschen von einem Dekubitus betroffen. Er ist für die betroffene Patientin, den betroffenen Patienten sehr schmerzhaft, geht mit einem hohen Leidensdruck sowie Einschränkungen der Lebensqualität einher und führt m</w:t>
      </w:r>
      <w:r>
        <w:t>eist über Monate zu einer Pflegebedürftigkeit. Neben einer aufwendigen Wundversorgung können im Extremfall Operationen zur plastischen Deckung der entstandenen Haut- und Weichteildefekte erforderlich sein. Aus ethischer, medizinisch-pflegerischer und ökono</w:t>
      </w:r>
      <w:r>
        <w:t xml:space="preserve">mischer Perspektive muss es daher ein zentrales Anliegen sein, Druckgeschwüren konsequent vorzubeugen (Dekubitusprophylaxe). </w:t>
      </w:r>
      <w:r>
        <w:br/>
        <w:t xml:space="preserve"> </w:t>
      </w:r>
      <w:r>
        <w:br/>
        <w:t>Der Schweregrad eines Dekubitus wird auf einer Skala von 1 bis 4 kategorisiert. Diese Gradeinteilung basiert auf der internation</w:t>
      </w:r>
      <w:r>
        <w:t xml:space="preserve">alen Klassifikation von Krankheiten und Gesundheitsproblemen (sog. ICD-10-GM-Klassifizierung). </w:t>
      </w:r>
      <w:r>
        <w:br/>
        <w:t xml:space="preserve"> </w:t>
      </w:r>
      <w:r>
        <w:br/>
        <w:t xml:space="preserve">Gradeinteilung des Dekubitus nach L89 (ICD-10-GM Version 2019): </w:t>
      </w:r>
      <w:r>
        <w:br/>
        <w:t xml:space="preserve"> </w:t>
      </w:r>
      <w:r>
        <w:br/>
        <w:t xml:space="preserve">-Dekubitus 1. Grades: Druckzone mit nicht wegdrückbarer Rötung bei intakter Haut </w:t>
      </w:r>
      <w:r>
        <w:br/>
        <w:t xml:space="preserve"> </w:t>
      </w:r>
      <w:r>
        <w:br/>
        <w:t>-Dekubi</w:t>
      </w:r>
      <w:r>
        <w:t xml:space="preserve">tus 2. Grades: Dekubitus (Druckgeschwür) mit Abschürfung, Blase, Teilverlust der Haut mit Einbeziehung von Epidermis und/oder Dermis oder Hautverlust ohne nähere Angaben </w:t>
      </w:r>
      <w:r>
        <w:br/>
        <w:t xml:space="preserve"> </w:t>
      </w:r>
      <w:r>
        <w:br/>
        <w:t>-Dekubitus 3. Grades: Dekubitus (Druckgeschwür) mit Verlust aller Hautschichten mit</w:t>
      </w:r>
      <w:r>
        <w:t xml:space="preserve"> Schädigung oder Nekrose des subkutanen Gewebes, die bis auf die darunterliegende Faszie reichen kann </w:t>
      </w:r>
      <w:r>
        <w:br/>
        <w:t xml:space="preserve"> </w:t>
      </w:r>
      <w:r>
        <w:br/>
        <w:t xml:space="preserve">-Dekubitus 4. Grades: Dekubitus (Druckgeschwür) mit Nekrose von Muskeln, Knochen oder stützenden Strukturen (z. B. Sehnen oder Gelenkkapseln) </w:t>
      </w:r>
      <w:r>
        <w:br/>
        <w:t xml:space="preserve"> </w:t>
      </w:r>
      <w:r>
        <w:br/>
        <w:t>-Dekub</w:t>
      </w:r>
      <w:r>
        <w:t xml:space="preserve">itus, Grad nicht näher bezeichnet: Dekubitus (Druckgeschwür) ohne Angabe eines Grades </w:t>
      </w:r>
      <w:r>
        <w:br/>
        <w:t xml:space="preserve"> </w:t>
      </w:r>
      <w:r>
        <w:br/>
        <w:t>In der Forschung wird die Bezeichnung „Grad“ zur Einstufung des Dekubitus kritisch diskutiert, da hierdurch der Eindruck vermittelt werden kann, dass ein Dekubitus der</w:t>
      </w:r>
      <w:r>
        <w:t xml:space="preserve"> Einstufung 1 fortschreitet zur Einstufung 4. Des Weiteren werden in internationalen Leitlinien und im aktuellen Expertenstandard zur Dekubitusprophylaxe in der Pflege 6 Kategorien zur Einteilung eines Dekubitus verwendet. Für dieses QS-Verfahren sind alle</w:t>
      </w:r>
      <w:r>
        <w:t>rdings die Abrechnungsdaten auf Grundlage vom DIMDI (1) vorgegebenen Kodierungen relevant, weshalb sich weiter auf diese Einteilung bezogen wird. Die Qualitätsindikatoren berücksichtigen alle Patientinnen und Patienten ab 20 Jahren, bei denen ein Dekubitus</w:t>
      </w:r>
      <w:r>
        <w:t xml:space="preserve"> im Krankenhaus neu erworben wurde. </w:t>
      </w:r>
      <w:r>
        <w:br/>
        <w:t xml:space="preserve"> </w:t>
      </w:r>
      <w:r>
        <w:br/>
        <w:t>Die Dekubitusinzidenz (Anzahl der neu aufgetretenen Dekubitalulcera innerhalb einer Personengruppe) gilt international als ergebnisorientierter Qualitätsindikator in Bezug auf die Patientensicherheit, weil sie auch Rü</w:t>
      </w:r>
      <w:r>
        <w:t>ck</w:t>
      </w:r>
      <w:r>
        <w:lastRenderedPageBreak/>
        <w:t>schlüsse über im Krankenhaus angewendete Vorbeuge- und ggf. rechtzeitig eingeleitete Behandlungsmaßnahmen ermöglicht. Da in der Praxis oft Unsicherheit bezüglich der Abgrenzung eines Dekubitus Grad 1 von einer Hautrötung besteht, werden im QS-Verfahren D</w:t>
      </w:r>
      <w:r>
        <w:t xml:space="preserve">ekubitusprophylaxe nur die höheren Grade (ab Dekubitus Grad 2) erhoben und ausgewertet. </w:t>
      </w:r>
      <w:r>
        <w:br/>
        <w:t xml:space="preserve"> </w:t>
      </w:r>
      <w:r>
        <w:br/>
        <w:t>(1) Das Deutsche Institut für medizinische Dokumentation und Information, gibt Klassifikationen zur Kodierung von Diagnosen und Operationen heraus, welche den Kranke</w:t>
      </w:r>
      <w:r>
        <w:t>nhäusern zur Abrechnung dienen.</w:t>
      </w:r>
      <w:ins w:id="14" w:author="IQTIG" w:date="2020-04-27T15:03:00Z">
        <w:r>
          <w:t xml:space="preserve"> </w:t>
        </w:r>
        <w:r>
          <w:br/>
          <w:t xml:space="preserve"> </w:t>
        </w:r>
        <w:r>
          <w:br/>
          <w:t>Hinweis: Im vorliegenden Bericht entspricht die Silbentrennung nicht durchgehend den korrekten Regeln der deutschen Rechtschreibung. Wir bitten um Verständnis für die technisch bedingten Abweichungen.</w:t>
        </w:r>
      </w:ins>
    </w:p>
    <w:p w14:paraId="6D2A5A92" w14:textId="77777777" w:rsidR="001B3E99" w:rsidRDefault="001B3E99">
      <w:pPr>
        <w:sectPr w:rsidR="001B3E99" w:rsidSect="00A0114C">
          <w:headerReference w:type="even" r:id="rId17"/>
          <w:headerReference w:type="default" r:id="rId18"/>
          <w:footerReference w:type="even" r:id="rId19"/>
          <w:footerReference w:type="default" r:id="rId20"/>
          <w:headerReference w:type="first" r:id="rId21"/>
          <w:footerReference w:type="first" r:id="rId22"/>
          <w:pgSz w:w="11906" w:h="16838"/>
          <w:pgMar w:top="1418" w:right="1134" w:bottom="1418" w:left="1701" w:header="454" w:footer="737" w:gutter="0"/>
          <w:cols w:space="708"/>
          <w:docGrid w:linePitch="360"/>
        </w:sectPr>
      </w:pPr>
    </w:p>
    <w:p w14:paraId="0CE181DD" w14:textId="77777777" w:rsidR="006D1B0D" w:rsidRDefault="00192759" w:rsidP="0004540C">
      <w:pPr>
        <w:pStyle w:val="berschrift1ohneGliederung"/>
      </w:pPr>
      <w:bookmarkStart w:id="15" w:name="_Toc38892944"/>
      <w:r>
        <w:lastRenderedPageBreak/>
        <w:t>Gruppe: Alle Patientinnen und Patienten mit</w:t>
      </w:r>
      <w:r>
        <w:t xml:space="preserve"> mindestens einem stationär erworbenen Dekubitalulcus (ohne Dekubitalulcera Grad/Kategorie 1)</w:t>
      </w:r>
      <w:bookmarkEnd w:id="15"/>
    </w:p>
    <w:tbl>
      <w:tblPr>
        <w:tblStyle w:val="IQTIGStandard"/>
        <w:tblW w:w="5000" w:type="pct"/>
        <w:tblLook w:val="0480" w:firstRow="0" w:lastRow="0" w:firstColumn="1" w:lastColumn="0" w:noHBand="0" w:noVBand="1"/>
      </w:tblPr>
      <w:tblGrid>
        <w:gridCol w:w="1985"/>
        <w:gridCol w:w="7086"/>
      </w:tblGrid>
      <w:tr w:rsidR="00C8258D" w:rsidRPr="00743DF3" w14:paraId="06D546AA"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423FA146" w14:textId="77777777" w:rsidR="00C8258D" w:rsidRDefault="00192759" w:rsidP="002E7D86">
            <w:pPr>
              <w:pStyle w:val="Tabellenkopf"/>
            </w:pPr>
            <w:r>
              <w:t>Bezeichnung Gruppe</w:t>
            </w:r>
          </w:p>
        </w:tc>
        <w:tc>
          <w:tcPr>
            <w:tcW w:w="3906" w:type="pct"/>
            <w:tcBorders>
              <w:bottom w:val="single" w:sz="8" w:space="0" w:color="005051"/>
            </w:tcBorders>
          </w:tcPr>
          <w:p w14:paraId="1E1AD7CB" w14:textId="77777777" w:rsidR="00C8258D" w:rsidRDefault="00192759" w:rsidP="00152136">
            <w:pPr>
              <w:pStyle w:val="Tabellentext"/>
            </w:pPr>
            <w:r>
              <w:t>Alle Patientinnen und Patienten mit mindestens einem stationär erworbenen Dekubitalulcus (ohne Dekubitalulcera Grad/Kategorie 1)</w:t>
            </w:r>
          </w:p>
        </w:tc>
      </w:tr>
      <w:tr w:rsidR="00AF0AAF" w:rsidRPr="00743DF3" w14:paraId="5A4AE85F"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3F0498E9" w14:textId="77777777" w:rsidR="00AF0AAF" w:rsidRPr="00743DF3" w:rsidRDefault="00192759" w:rsidP="002E7D86">
            <w:pPr>
              <w:pStyle w:val="Tabellenkopf"/>
            </w:pPr>
            <w:r>
              <w:t>Qualitätsz</w:t>
            </w:r>
            <w:r>
              <w:t>iel</w:t>
            </w:r>
          </w:p>
        </w:tc>
        <w:tc>
          <w:tcPr>
            <w:tcW w:w="3906" w:type="pct"/>
            <w:tcBorders>
              <w:top w:val="single" w:sz="8" w:space="0" w:color="005051"/>
              <w:left w:val="nil"/>
              <w:bottom w:val="single" w:sz="4" w:space="0" w:color="auto"/>
            </w:tcBorders>
            <w:shd w:val="clear" w:color="auto" w:fill="FFFFFF" w:themeFill="background1"/>
          </w:tcPr>
          <w:p w14:paraId="2E6B027B" w14:textId="77777777" w:rsidR="00AF0AAF" w:rsidRPr="00743DF3" w:rsidRDefault="00192759" w:rsidP="00152136">
            <w:pPr>
              <w:pStyle w:val="Tabellentext"/>
            </w:pPr>
            <w:r>
              <w:t>Möglichst wenig neu aufgetretene Dekubitalulcera Grad/Kategorie 2 bis 4 oder nicht näher bezeichnetem Grad/bezeichneter Kategorie bei Patientinnen und Patienten, die ohne Dekubitus aufgenommen wurden oder für die nicht angegeben wurde, dass der Dekubitus b</w:t>
            </w:r>
            <w:r>
              <w:t>ereits bei Aufnahme bestand</w:t>
            </w:r>
          </w:p>
        </w:tc>
      </w:tr>
    </w:tbl>
    <w:p w14:paraId="06C16D7D" w14:textId="77777777" w:rsidR="00AF0AAF" w:rsidRDefault="00192759" w:rsidP="00E40CDC">
      <w:pPr>
        <w:pStyle w:val="Absatzberschriftebene2nurinNavigation"/>
      </w:pPr>
      <w:r>
        <w:t>Hintergrund</w:t>
      </w:r>
    </w:p>
    <w:p w14:paraId="45921A3E" w14:textId="77777777" w:rsidR="00370A14" w:rsidRPr="00370A14" w:rsidRDefault="00192759" w:rsidP="00A64D53">
      <w:pPr>
        <w:pStyle w:val="Standardlinksbndig"/>
      </w:pPr>
      <w:r>
        <w:t>Ein Dekubitus ist eine schwerwiegende Komplikation, die für Patientinnen und Patienten mit einem hohen persönlichen Leidensdruck, Schmerzen und langer Heilungsdauer verbunden ist. Schätzungen zufolge entwickeln jede</w:t>
      </w:r>
      <w:r>
        <w:t>s Jahr weit über 400.000 Menschen in Deutschland einen Dekubitus (Leffmann et al. 2003). In der ökonomischen Betrachtung verursacht ein Dekubitus hohe Kosten durch den erhöhten Pflegeaufwand, eine kostenintensive Therapie und verlängerte Krankenhausverweil</w:t>
      </w:r>
      <w:r>
        <w:t xml:space="preserve">dauer. </w:t>
      </w:r>
      <w:r>
        <w:br/>
        <w:t xml:space="preserve"> </w:t>
      </w:r>
      <w:r>
        <w:br/>
        <w:t>Diese Konsequenzen können bei einer wirkungsvollen Prophylaxe zumeist verhindert werden (DNQP 2017). Damit lässt die Dekubitusinzidenz als Qualitätsindikator Aussagen zur Prophylaxequalität zu (Schoonhoven et al. 2007). In einigen deutschen Krank</w:t>
      </w:r>
      <w:r>
        <w:t xml:space="preserve">enhäusern wird schon seit längerem die krankenhausinterne Dekubitusinzidenz als wichtiger Index für das interne Qualitätsmanagement erhoben. Die Dekubitusinzidenz wird international als Ergebnisindikator und als sog. Patientensicherheitsindikator in einem </w:t>
      </w:r>
      <w:r>
        <w:t>sehr relevanten Bereich eingesetzt (AHRQ/HHS.gov 2017, Gehrlach et al. 2008, Montalvo 2007, BT-Drs. 16/6339 vom 07.09.2007). Mit diesem Qualitätsindikator wird die Rate der Dekubitalulcera gemessen, die während des stationären Aufenthaltes aller vollstatio</w:t>
      </w:r>
      <w:r>
        <w:t xml:space="preserve">nären Patientinnen und Patienten ab einem Alter von 20 Jahren neu auftreten. </w:t>
      </w:r>
      <w:r>
        <w:br/>
        <w:t xml:space="preserve"> </w:t>
      </w:r>
      <w:r>
        <w:br/>
        <w:t>Inzidenzraten variieren u. a. in Abhängigkeit vom Versorgungssektor und von Fachabteilungen bspw. zwischen 7 und 38 % in der Akutpflege und zwischen 7 und 23,9 % in der Langzei</w:t>
      </w:r>
      <w:r>
        <w:t>tpflege (NPUAP 2001). Dekubitalgeschwüre sind in der Regel das Ergebnis sich gegenseitig verstärkender Risikofaktoren. Die Häufigkeit ihres Auftretens hängt also auch davon ab, welches Risikoprofil die in einem Krankenhaus behandelten Patientinnen und Pati</w:t>
      </w:r>
      <w:r>
        <w:t>enten aufweisen. Die Neuentstehung eines Dekubitus während des Krankenhausaufenthaltes wird in hohem Maße durch die systematische Identifikation dieser Risikofaktoren und die Qualität der erbrachten Dekubitusprophylaxe beeinflusst. Nur in wenigen Fällen is</w:t>
      </w:r>
      <w:r>
        <w:t xml:space="preserve">t ein Dekubitus durch prophylaktische Maßnahmen nicht vermeidbar. </w:t>
      </w:r>
      <w:r>
        <w:br/>
        <w:t xml:space="preserve"> </w:t>
      </w:r>
      <w:r>
        <w:br/>
        <w:t>Um die Risikofaktoren der Patientinnen und Patienten bei der Auswertung zu berücksichtigen, wird ein risikoadjustierter Qualitätsindikator berechnet. Für die Ermittlung der dabei benötigt</w:t>
      </w:r>
      <w:r>
        <w:t>en erwarteten Rate an Dekubitalulcera je Krankenhaus ist es erforderlich auch die Risikofaktoren von denen ohne Dekubitus zu kennen. Um den dadurch entstehenden Dokumentationsaufwand so gering wie möglich zu halten, wurde ab dem Erfassungsjahr 2013 die Ris</w:t>
      </w:r>
      <w:r>
        <w:t>ikostatistik eingeführt, in der jeweils nach Abschluss des Erfassungsjahres automatisiert auf Basis vorhandener Abrechnungsdaten das Vorliegen der Risikofaktoren für alle relevanten Fälle übermittelt wird. Darüber hinaus wird anhand der Risikostatistik die</w:t>
      </w:r>
      <w:r>
        <w:t xml:space="preserve"> Grundgesamtheit des Indikators berechnet (d. h. die Summe aller für dieses QS-Verfahren relevanten Behandlungsfälle eines Krankenhauses). Eine QS-Dokumenta</w:t>
      </w:r>
      <w:r>
        <w:lastRenderedPageBreak/>
        <w:t>tion für Fälle mit Dekubitus ist zusätzlich notwendig, um zwischen Dekubitalulcera, die im Krankenha</w:t>
      </w:r>
      <w:r>
        <w:t xml:space="preserve">us entstanden sind, und solchen, die bei Aufnahme in das Krankenhaus bereits vorhanden waren, unterscheiden zu können. </w:t>
      </w:r>
      <w:r>
        <w:br/>
        <w:t xml:space="preserve"> </w:t>
      </w:r>
      <w:r>
        <w:br/>
        <w:t>Um die Schwere des Dekubitus einschätzen zu können, wird dieser nach einer Gradierungsskala eingeteilt. Die Nutzung des Kodes L89.- au</w:t>
      </w:r>
      <w:r>
        <w:t xml:space="preserve">s dem ICD-10-GM (DIMDI 2019) kann hier zu einer krankenhausübergreifend einheitlichen Dokumentation beitragen (siehe auch Einleitung). </w:t>
      </w:r>
      <w:r>
        <w:br/>
        <w:t xml:space="preserve"> </w:t>
      </w:r>
      <w:r>
        <w:br/>
        <w:t>Kontrovers diskutiert wurde die bisher sichere Einschätzung von Grad/Kategorie 1, mit der eine anhaltende, umschrieben</w:t>
      </w:r>
      <w:r>
        <w:t xml:space="preserve">e Rötung gemeint ist. Da hier die Haut noch intakt ist, fällt es nicht immer leicht, diesen Zustand als Dekubitus zu erkennen (Hoppe et al. 2008, Kottner et al. 2009). Aus diesem Grund wurde ab dem Jahr 2013 auf die Erhebung des Dekubitus Grad/Kategorie 1 </w:t>
      </w:r>
      <w:r>
        <w:t xml:space="preserve">verzichtet. Trotz dieses Verzichts, soll an dieser Stelle auf die Wichtigkeit des Dekubitus Grad/Kategorie 1 hingewiesen werden, denn auch das Vorliegen eines Dekubitus Grad/Kategorie 1 kann auf unzureichende Dekubitusprophylaxe hinweisen. </w:t>
      </w:r>
      <w:r>
        <w:br/>
        <w:t xml:space="preserve"> </w:t>
      </w:r>
      <w:r>
        <w:br/>
        <w:t>Aus bisherige</w:t>
      </w:r>
      <w:r>
        <w:t>n Studien lassen sich nur bedingt Vergleichszahlen für die krankenhausinterne Dekubitusinzidenz heranziehen. Leffmann (2004) berichtet aus den Jahren 1998 bis 2003 und gibt eine Dekubitusinzidenz von 0,9 bis 1,5 % an. Diese bei der Landesgeschäftsstelle fü</w:t>
      </w:r>
      <w:r>
        <w:t>r Qualitätssicherung (EQS) Hamburg erhobenen, nicht risikoadjustierten Daten stammen allerdings aus einer Vollerhebung der Hamburger Krankenhäuser und beziehen sich auf alle Krankenhauspatientinnen und -patienten. Aus einer weiteren nationalen Studie (Dass</w:t>
      </w:r>
      <w:r>
        <w:t>en et al. 2013) lassen sich zwar die Prävalenzraten für Patientinnen und Patienten mit einem bestehenden Dekubitusrisiko ableiten, die Rate der neu entstehenden Ulcera jedoch nicht. Auch die Studie von Bours et al. (2003), die das Risikoprofil der untersuc</w:t>
      </w:r>
      <w:r>
        <w:t>hten Patientinnen und Patienten berücksichtigt hat, bezieht sich auf eine Prävalenzrate. Williams et al. (2001) verwenden zwar eine Inzidenzrate (2 % für Grad/Kategorie ≥ 2) als Ergebnisparameter für die Dekubitusprophylaxe, diese wurde aber lokal auf Kran</w:t>
      </w:r>
      <w:r>
        <w:t>kenhausebene und nicht krankenhausübergreifend risikoadjustiert. Ein Vergleich mit der risikoadjustierten Inzidenzrate des Generalindikators war somit nicht möglich. Für einen Vergleich mit anderen Ergebnissen ist zudem zu beachten, dass nicht alle Dekubit</w:t>
      </w:r>
      <w:r>
        <w:t>alulcera abrechnungsrelevant sind. Aus diesem Grund werden in diesem QS-Verfahren ggf. nicht alle Dekubitalulcera erfasst. Daher ist ein Vergleich der über dieses Verfahren ermittelten Dekubitusrate nur mit Daten möglich, die ebenfalls auf Abrechnungsdaten</w:t>
      </w:r>
      <w:r>
        <w:t xml:space="preserve"> basieren. Allerdings werden seit der Nutzung der Abrechnungsdaten in diesem QS-Verfahren über 7-mal mehr Dekubitalulcera erfasst als zuvor.</w:t>
      </w:r>
    </w:p>
    <w:p w14:paraId="1105A174" w14:textId="77777777" w:rsidR="001B3E99" w:rsidRDefault="001B3E99">
      <w:pPr>
        <w:sectPr w:rsidR="001B3E99" w:rsidSect="000A3778">
          <w:headerReference w:type="even" r:id="rId23"/>
          <w:headerReference w:type="default" r:id="rId24"/>
          <w:footerReference w:type="even" r:id="rId25"/>
          <w:footerReference w:type="default" r:id="rId26"/>
          <w:headerReference w:type="first" r:id="rId27"/>
          <w:footerReference w:type="first" r:id="rId28"/>
          <w:pgSz w:w="11906" w:h="16838"/>
          <w:pgMar w:top="1418" w:right="1134" w:bottom="1418" w:left="1701" w:header="454" w:footer="737" w:gutter="0"/>
          <w:cols w:space="708"/>
          <w:docGrid w:linePitch="360"/>
        </w:sectPr>
      </w:pPr>
    </w:p>
    <w:p w14:paraId="200FAC52" w14:textId="77777777" w:rsidR="00293DEF" w:rsidRDefault="00192759" w:rsidP="000361A4">
      <w:pPr>
        <w:pStyle w:val="berschrift2ohneGliederung"/>
      </w:pPr>
      <w:bookmarkStart w:id="16" w:name="_Toc38892945"/>
      <w:r>
        <w:lastRenderedPageBreak/>
        <w:t>52009</w:t>
      </w:r>
      <w:r>
        <w:t>: Verhältnis der beobachteten zur erwarteten Rate (O/E) an Patientinnen und Patienten mit mindestens einem stationär erworbenen Dekubitalulcus (ohne Dekubitalulcera Grad/Kategorie 1)</w:t>
      </w:r>
      <w:bookmarkEnd w:id="16"/>
    </w:p>
    <w:p w14:paraId="14527CB7" w14:textId="77777777" w:rsidR="005037D0" w:rsidRPr="005037D0" w:rsidRDefault="00192759" w:rsidP="00447106">
      <w:pPr>
        <w:pStyle w:val="Absatzberschriftebene3nurinNavigation"/>
      </w:pPr>
      <w:r>
        <w:t>Verwendete Datenfelder</w:t>
      </w:r>
    </w:p>
    <w:p w14:paraId="3B87316D" w14:textId="77777777" w:rsidR="001046CA" w:rsidRPr="00840C92" w:rsidRDefault="00192759"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7AF12E85"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4C7FFE3C" w14:textId="77777777" w:rsidR="000F0644" w:rsidRPr="009E2B0C" w:rsidRDefault="00192759" w:rsidP="000361A4">
            <w:pPr>
              <w:pStyle w:val="Tabellenkopf"/>
            </w:pPr>
            <w:r>
              <w:t>Item</w:t>
            </w:r>
          </w:p>
        </w:tc>
        <w:tc>
          <w:tcPr>
            <w:tcW w:w="1075" w:type="pct"/>
          </w:tcPr>
          <w:p w14:paraId="65492341" w14:textId="77777777" w:rsidR="000F0644" w:rsidRPr="009E2B0C" w:rsidRDefault="00192759" w:rsidP="000361A4">
            <w:pPr>
              <w:pStyle w:val="Tabellenkopf"/>
            </w:pPr>
            <w:r>
              <w:t>Bezeichnung</w:t>
            </w:r>
          </w:p>
        </w:tc>
        <w:tc>
          <w:tcPr>
            <w:tcW w:w="326" w:type="pct"/>
          </w:tcPr>
          <w:p w14:paraId="41DA5E30" w14:textId="77777777" w:rsidR="000F0644" w:rsidRPr="009E2B0C" w:rsidRDefault="00192759" w:rsidP="000361A4">
            <w:pPr>
              <w:pStyle w:val="Tabellenkopf"/>
            </w:pPr>
            <w:r>
              <w:t>M/K</w:t>
            </w:r>
          </w:p>
        </w:tc>
        <w:tc>
          <w:tcPr>
            <w:tcW w:w="1646" w:type="pct"/>
          </w:tcPr>
          <w:p w14:paraId="715C2EA7" w14:textId="77777777" w:rsidR="000F0644" w:rsidRPr="009E2B0C" w:rsidRDefault="00192759" w:rsidP="000361A4">
            <w:pPr>
              <w:pStyle w:val="Tabellenkopf"/>
            </w:pPr>
            <w:r>
              <w:t>Schlüssel/Formel</w:t>
            </w:r>
          </w:p>
        </w:tc>
        <w:tc>
          <w:tcPr>
            <w:tcW w:w="1328" w:type="pct"/>
          </w:tcPr>
          <w:p w14:paraId="7876A6FD" w14:textId="77777777" w:rsidR="000F0644" w:rsidRPr="009E2B0C" w:rsidRDefault="00192759" w:rsidP="000361A4">
            <w:pPr>
              <w:pStyle w:val="Tabellenkopf"/>
            </w:pPr>
            <w:r>
              <w:t>Feldname</w:t>
            </w:r>
            <w:r>
              <w:t xml:space="preserve">  </w:t>
            </w:r>
            <w:r>
              <w:t>◆</w:t>
            </w:r>
          </w:p>
        </w:tc>
      </w:tr>
      <w:tr w:rsidR="00275B01" w:rsidRPr="00743DF3" w14:paraId="32B1199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19292D7" w14:textId="77777777" w:rsidR="000F0644" w:rsidRPr="00743DF3" w:rsidRDefault="00192759" w:rsidP="000361A4">
            <w:pPr>
              <w:pStyle w:val="Tabellentext"/>
            </w:pPr>
            <w:r>
              <w:t>13:DEK</w:t>
            </w:r>
          </w:p>
        </w:tc>
        <w:tc>
          <w:tcPr>
            <w:tcW w:w="1075" w:type="pct"/>
          </w:tcPr>
          <w:p w14:paraId="3F17F296" w14:textId="77777777" w:rsidR="000F0644" w:rsidRPr="00743DF3" w:rsidRDefault="00192759" w:rsidP="000361A4">
            <w:pPr>
              <w:pStyle w:val="Tabellentext"/>
            </w:pPr>
            <w:r>
              <w:t>Gradeinteilung und Lokalisation des Dekubitus</w:t>
            </w:r>
          </w:p>
        </w:tc>
        <w:tc>
          <w:tcPr>
            <w:tcW w:w="326" w:type="pct"/>
          </w:tcPr>
          <w:p w14:paraId="14C22BFA" w14:textId="77777777" w:rsidR="000F0644" w:rsidRPr="00743DF3" w:rsidRDefault="00192759" w:rsidP="000361A4">
            <w:pPr>
              <w:pStyle w:val="Tabellentext"/>
            </w:pPr>
            <w:r>
              <w:t>M</w:t>
            </w:r>
          </w:p>
        </w:tc>
        <w:tc>
          <w:tcPr>
            <w:tcW w:w="1646" w:type="pct"/>
          </w:tcPr>
          <w:p w14:paraId="781DD43C" w14:textId="77777777" w:rsidR="000F0644" w:rsidRPr="00743DF3" w:rsidRDefault="00192759" w:rsidP="00177070">
            <w:pPr>
              <w:pStyle w:val="Tabellentext"/>
              <w:ind w:left="453" w:hanging="340"/>
            </w:pPr>
            <w:r>
              <w:t>ICD-10-GM SGB V: http://www.dimdi.de</w:t>
            </w:r>
          </w:p>
        </w:tc>
        <w:tc>
          <w:tcPr>
            <w:tcW w:w="1328" w:type="pct"/>
          </w:tcPr>
          <w:p w14:paraId="2B63E767" w14:textId="77777777" w:rsidR="000F0644" w:rsidRPr="00743DF3" w:rsidRDefault="00192759" w:rsidP="000361A4">
            <w:pPr>
              <w:pStyle w:val="Tabellentext"/>
            </w:pPr>
            <w:r>
              <w:t>QS_HOECHSTGRADDEK</w:t>
            </w:r>
          </w:p>
        </w:tc>
      </w:tr>
      <w:tr w:rsidR="00275B01" w:rsidRPr="00743DF3" w14:paraId="77E395A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F2F47B0" w14:textId="77777777" w:rsidR="000F0644" w:rsidRPr="00743DF3" w:rsidRDefault="00192759" w:rsidP="000361A4">
            <w:pPr>
              <w:pStyle w:val="Tabellentext"/>
            </w:pPr>
            <w:r>
              <w:t>15:DEK</w:t>
            </w:r>
          </w:p>
        </w:tc>
        <w:tc>
          <w:tcPr>
            <w:tcW w:w="1075" w:type="pct"/>
          </w:tcPr>
          <w:p w14:paraId="63DE0D9E" w14:textId="77777777" w:rsidR="000F0644" w:rsidRPr="00743DF3" w:rsidRDefault="00192759" w:rsidP="000361A4">
            <w:pPr>
              <w:pStyle w:val="Tabellentext"/>
            </w:pPr>
            <w:r>
              <w:t>War der Dekubitus bei der Aufnahme vorhanden? ("Present on Admission")</w:t>
            </w:r>
          </w:p>
        </w:tc>
        <w:tc>
          <w:tcPr>
            <w:tcW w:w="326" w:type="pct"/>
          </w:tcPr>
          <w:p w14:paraId="58BD48B4" w14:textId="77777777" w:rsidR="000F0644" w:rsidRPr="00743DF3" w:rsidRDefault="00192759" w:rsidP="000361A4">
            <w:pPr>
              <w:pStyle w:val="Tabellentext"/>
            </w:pPr>
            <w:r>
              <w:t>M</w:t>
            </w:r>
          </w:p>
        </w:tc>
        <w:tc>
          <w:tcPr>
            <w:tcW w:w="1646" w:type="pct"/>
          </w:tcPr>
          <w:p w14:paraId="709B0737" w14:textId="77777777" w:rsidR="000F0644" w:rsidRPr="00743DF3" w:rsidRDefault="00192759" w:rsidP="00177070">
            <w:pPr>
              <w:pStyle w:val="Tabellentext"/>
              <w:ind w:left="453" w:hanging="340"/>
            </w:pPr>
            <w:r>
              <w:t>0 =</w:t>
            </w:r>
            <w:r>
              <w:tab/>
              <w:t xml:space="preserve">Nein: Diagnose war bei </w:t>
            </w:r>
            <w:r>
              <w:t>Aufnahme ins Krankenhaus nicht vorhanden</w:t>
            </w:r>
          </w:p>
          <w:p w14:paraId="0670C36B" w14:textId="77777777" w:rsidR="000F0644" w:rsidRPr="00743DF3" w:rsidRDefault="00192759" w:rsidP="00177070">
            <w:pPr>
              <w:pStyle w:val="Tabellentext"/>
              <w:ind w:left="453" w:hanging="340"/>
            </w:pPr>
            <w:r>
              <w:t>1 =</w:t>
            </w:r>
            <w:r>
              <w:tab/>
              <w:t>Ja: Diagnose war bei Aufnahme ins Krankenhaus vorhanden</w:t>
            </w:r>
          </w:p>
          <w:p w14:paraId="2F058BDB" w14:textId="77777777" w:rsidR="000F0644" w:rsidRPr="00743DF3" w:rsidRDefault="00192759" w:rsidP="00177070">
            <w:pPr>
              <w:pStyle w:val="Tabellentext"/>
              <w:ind w:left="453" w:hanging="340"/>
            </w:pPr>
            <w:r>
              <w:t>9 =</w:t>
            </w:r>
            <w:r>
              <w:tab/>
              <w:t>Unbekannt infolge unvollständiger Dokumentation</w:t>
            </w:r>
          </w:p>
        </w:tc>
        <w:tc>
          <w:tcPr>
            <w:tcW w:w="1328" w:type="pct"/>
          </w:tcPr>
          <w:p w14:paraId="02D31BF1" w14:textId="77777777" w:rsidR="000F0644" w:rsidRPr="00743DF3" w:rsidRDefault="00192759" w:rsidP="000361A4">
            <w:pPr>
              <w:pStyle w:val="Tabellentext"/>
            </w:pPr>
            <w:r>
              <w:t>QS_POA</w:t>
            </w:r>
          </w:p>
        </w:tc>
      </w:tr>
      <w:tr w:rsidR="00275B01" w:rsidRPr="00743DF3" w14:paraId="2E5BF13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0F25010" w14:textId="77777777" w:rsidR="000F0644" w:rsidRPr="00743DF3" w:rsidRDefault="00192759" w:rsidP="000361A4">
            <w:pPr>
              <w:pStyle w:val="Tabellentext"/>
            </w:pPr>
            <w:r>
              <w:t>EF*</w:t>
            </w:r>
          </w:p>
        </w:tc>
        <w:tc>
          <w:tcPr>
            <w:tcW w:w="1075" w:type="pct"/>
          </w:tcPr>
          <w:p w14:paraId="1AF65F8A" w14:textId="77777777" w:rsidR="000F0644" w:rsidRPr="00743DF3" w:rsidRDefault="00192759" w:rsidP="000361A4">
            <w:pPr>
              <w:pStyle w:val="Tabellentext"/>
            </w:pPr>
            <w:r>
              <w:t>Patientenalter am Aufnahmetag in Jahren</w:t>
            </w:r>
          </w:p>
        </w:tc>
        <w:tc>
          <w:tcPr>
            <w:tcW w:w="326" w:type="pct"/>
          </w:tcPr>
          <w:p w14:paraId="78BBEFFF" w14:textId="77777777" w:rsidR="000F0644" w:rsidRPr="00743DF3" w:rsidRDefault="00192759" w:rsidP="000361A4">
            <w:pPr>
              <w:pStyle w:val="Tabellentext"/>
            </w:pPr>
            <w:r>
              <w:t>-</w:t>
            </w:r>
          </w:p>
        </w:tc>
        <w:tc>
          <w:tcPr>
            <w:tcW w:w="1646" w:type="pct"/>
          </w:tcPr>
          <w:p w14:paraId="5CF2F2AF" w14:textId="77777777" w:rsidR="000F0644" w:rsidRPr="00743DF3" w:rsidRDefault="00192759" w:rsidP="00177070">
            <w:pPr>
              <w:pStyle w:val="Tabellentext"/>
              <w:ind w:left="453" w:hanging="340"/>
            </w:pPr>
            <w:r>
              <w:t>alter(GEBDATUM;AUFNDATUM)</w:t>
            </w:r>
          </w:p>
        </w:tc>
        <w:tc>
          <w:tcPr>
            <w:tcW w:w="1328" w:type="pct"/>
          </w:tcPr>
          <w:p w14:paraId="6F5516E3" w14:textId="77777777" w:rsidR="000F0644" w:rsidRPr="00743DF3" w:rsidRDefault="00192759" w:rsidP="000361A4">
            <w:pPr>
              <w:pStyle w:val="Tabellentext"/>
            </w:pPr>
            <w:r>
              <w:t>QS_alter</w:t>
            </w:r>
          </w:p>
        </w:tc>
      </w:tr>
      <w:tr w:rsidR="00275B01" w:rsidRPr="00743DF3" w14:paraId="26BADCC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8416A14" w14:textId="77777777" w:rsidR="000F0644" w:rsidRPr="00743DF3" w:rsidRDefault="00192759" w:rsidP="000361A4">
            <w:pPr>
              <w:pStyle w:val="Tabellentext"/>
            </w:pPr>
            <w:r>
              <w:t>EF*</w:t>
            </w:r>
          </w:p>
        </w:tc>
        <w:tc>
          <w:tcPr>
            <w:tcW w:w="1075" w:type="pct"/>
          </w:tcPr>
          <w:p w14:paraId="208F435B" w14:textId="77777777" w:rsidR="000F0644" w:rsidRPr="00743DF3" w:rsidRDefault="00192759" w:rsidP="000361A4">
            <w:pPr>
              <w:pStyle w:val="Tabellentext"/>
            </w:pPr>
            <w:r>
              <w:t>Monat des</w:t>
            </w:r>
            <w:r>
              <w:t xml:space="preserve"> Entlassungstages</w:t>
            </w:r>
          </w:p>
        </w:tc>
        <w:tc>
          <w:tcPr>
            <w:tcW w:w="326" w:type="pct"/>
          </w:tcPr>
          <w:p w14:paraId="3317B57A" w14:textId="77777777" w:rsidR="000F0644" w:rsidRPr="00743DF3" w:rsidRDefault="00192759" w:rsidP="000361A4">
            <w:pPr>
              <w:pStyle w:val="Tabellentext"/>
            </w:pPr>
            <w:r>
              <w:t>-</w:t>
            </w:r>
          </w:p>
        </w:tc>
        <w:tc>
          <w:tcPr>
            <w:tcW w:w="1646" w:type="pct"/>
          </w:tcPr>
          <w:p w14:paraId="2F99E4BC" w14:textId="77777777" w:rsidR="000F0644" w:rsidRPr="00743DF3" w:rsidRDefault="00192759" w:rsidP="00177070">
            <w:pPr>
              <w:pStyle w:val="Tabellentext"/>
              <w:ind w:left="453" w:hanging="340"/>
            </w:pPr>
            <w:r>
              <w:t>monat(ENTLDATUM)</w:t>
            </w:r>
          </w:p>
        </w:tc>
        <w:tc>
          <w:tcPr>
            <w:tcW w:w="1328" w:type="pct"/>
          </w:tcPr>
          <w:p w14:paraId="3DE8CADA" w14:textId="77777777" w:rsidR="000F0644" w:rsidRPr="00743DF3" w:rsidRDefault="00192759" w:rsidP="000361A4">
            <w:pPr>
              <w:pStyle w:val="Tabellentext"/>
            </w:pPr>
            <w:r>
              <w:t>QS_monatEntl</w:t>
            </w:r>
          </w:p>
        </w:tc>
      </w:tr>
      <w:tr w:rsidR="00275B01" w:rsidRPr="00743DF3" w14:paraId="255D12F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9B447A8" w14:textId="77777777" w:rsidR="000F0644" w:rsidRPr="00743DF3" w:rsidRDefault="00192759" w:rsidP="000361A4">
            <w:pPr>
              <w:pStyle w:val="Tabellentext"/>
            </w:pPr>
            <w:r>
              <w:t>RST: 9:RST</w:t>
            </w:r>
          </w:p>
        </w:tc>
        <w:tc>
          <w:tcPr>
            <w:tcW w:w="1075" w:type="pct"/>
          </w:tcPr>
          <w:p w14:paraId="442DECEB" w14:textId="77777777" w:rsidR="000F0644" w:rsidRPr="00743DF3" w:rsidRDefault="00192759" w:rsidP="000361A4">
            <w:pPr>
              <w:pStyle w:val="Tabellentext"/>
            </w:pPr>
            <w:r>
              <w:t>Alter in Jahren am Aufnahmetag</w:t>
            </w:r>
          </w:p>
        </w:tc>
        <w:tc>
          <w:tcPr>
            <w:tcW w:w="326" w:type="pct"/>
          </w:tcPr>
          <w:p w14:paraId="30E6DB00" w14:textId="77777777" w:rsidR="000F0644" w:rsidRPr="00743DF3" w:rsidRDefault="00192759" w:rsidP="000361A4">
            <w:pPr>
              <w:pStyle w:val="Tabellentext"/>
            </w:pPr>
            <w:r>
              <w:t>M</w:t>
            </w:r>
          </w:p>
        </w:tc>
        <w:tc>
          <w:tcPr>
            <w:tcW w:w="1646" w:type="pct"/>
          </w:tcPr>
          <w:p w14:paraId="236C4A7F" w14:textId="77777777" w:rsidR="000F0644" w:rsidRPr="00743DF3" w:rsidRDefault="00192759" w:rsidP="00177070">
            <w:pPr>
              <w:pStyle w:val="Tabellentext"/>
              <w:ind w:left="453" w:hanging="340"/>
            </w:pPr>
            <w:r>
              <w:t>-</w:t>
            </w:r>
          </w:p>
        </w:tc>
        <w:tc>
          <w:tcPr>
            <w:tcW w:w="1328" w:type="pct"/>
          </w:tcPr>
          <w:p w14:paraId="0C72A628" w14:textId="77777777" w:rsidR="000F0644" w:rsidRPr="00743DF3" w:rsidRDefault="00192759" w:rsidP="000361A4">
            <w:pPr>
              <w:pStyle w:val="Tabellentext"/>
            </w:pPr>
            <w:r>
              <w:t>RST_PATALTER</w:t>
            </w:r>
          </w:p>
        </w:tc>
      </w:tr>
      <w:tr w:rsidR="00275B01" w:rsidRPr="00743DF3" w14:paraId="250E2FE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EAD5DAD" w14:textId="77777777" w:rsidR="000F0644" w:rsidRPr="00743DF3" w:rsidRDefault="00192759" w:rsidP="000361A4">
            <w:pPr>
              <w:pStyle w:val="Tabellentext"/>
            </w:pPr>
            <w:r>
              <w:t>RST: 10:RST</w:t>
            </w:r>
          </w:p>
        </w:tc>
        <w:tc>
          <w:tcPr>
            <w:tcW w:w="1075" w:type="pct"/>
          </w:tcPr>
          <w:p w14:paraId="5BEFAEC8" w14:textId="77777777" w:rsidR="000F0644" w:rsidRPr="00743DF3" w:rsidRDefault="00192759" w:rsidP="000361A4">
            <w:pPr>
              <w:pStyle w:val="Tabellentext"/>
            </w:pPr>
            <w:r>
              <w:t>Diabetes mellitus</w:t>
            </w:r>
          </w:p>
        </w:tc>
        <w:tc>
          <w:tcPr>
            <w:tcW w:w="326" w:type="pct"/>
          </w:tcPr>
          <w:p w14:paraId="15110F18" w14:textId="77777777" w:rsidR="000F0644" w:rsidRPr="00743DF3" w:rsidRDefault="00192759" w:rsidP="000361A4">
            <w:pPr>
              <w:pStyle w:val="Tabellentext"/>
            </w:pPr>
            <w:r>
              <w:t>M</w:t>
            </w:r>
          </w:p>
        </w:tc>
        <w:tc>
          <w:tcPr>
            <w:tcW w:w="1646" w:type="pct"/>
          </w:tcPr>
          <w:p w14:paraId="4A7CB66D" w14:textId="77777777" w:rsidR="000F0644" w:rsidRPr="00743DF3" w:rsidRDefault="00192759" w:rsidP="00177070">
            <w:pPr>
              <w:pStyle w:val="Tabellentext"/>
              <w:ind w:left="453" w:hanging="340"/>
            </w:pPr>
            <w:r>
              <w:t>-</w:t>
            </w:r>
          </w:p>
        </w:tc>
        <w:tc>
          <w:tcPr>
            <w:tcW w:w="1328" w:type="pct"/>
          </w:tcPr>
          <w:p w14:paraId="2D6F61F8" w14:textId="77777777" w:rsidR="000F0644" w:rsidRPr="00743DF3" w:rsidRDefault="00192759" w:rsidP="000361A4">
            <w:pPr>
              <w:pStyle w:val="Tabellentext"/>
            </w:pPr>
            <w:r>
              <w:t>RST_DIABETES</w:t>
            </w:r>
          </w:p>
        </w:tc>
      </w:tr>
      <w:tr w:rsidR="00275B01" w:rsidRPr="00743DF3" w14:paraId="6BBE2C8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C515FDB" w14:textId="77777777" w:rsidR="000F0644" w:rsidRPr="00743DF3" w:rsidRDefault="00192759" w:rsidP="000361A4">
            <w:pPr>
              <w:pStyle w:val="Tabellentext"/>
            </w:pPr>
            <w:r>
              <w:t>RST: 11:RST</w:t>
            </w:r>
          </w:p>
        </w:tc>
        <w:tc>
          <w:tcPr>
            <w:tcW w:w="1075" w:type="pct"/>
          </w:tcPr>
          <w:p w14:paraId="48D71658" w14:textId="77777777" w:rsidR="000F0644" w:rsidRPr="00743DF3" w:rsidRDefault="00192759" w:rsidP="000361A4">
            <w:pPr>
              <w:pStyle w:val="Tabellentext"/>
            </w:pPr>
            <w:r>
              <w:t>Beatmungsstunden</w:t>
            </w:r>
          </w:p>
        </w:tc>
        <w:tc>
          <w:tcPr>
            <w:tcW w:w="326" w:type="pct"/>
          </w:tcPr>
          <w:p w14:paraId="7E811A3D" w14:textId="77777777" w:rsidR="000F0644" w:rsidRPr="00743DF3" w:rsidRDefault="00192759" w:rsidP="000361A4">
            <w:pPr>
              <w:pStyle w:val="Tabellentext"/>
            </w:pPr>
            <w:r>
              <w:t>M</w:t>
            </w:r>
          </w:p>
        </w:tc>
        <w:tc>
          <w:tcPr>
            <w:tcW w:w="1646" w:type="pct"/>
          </w:tcPr>
          <w:p w14:paraId="39D8820F" w14:textId="77777777" w:rsidR="000F0644" w:rsidRPr="00743DF3" w:rsidRDefault="00192759" w:rsidP="00177070">
            <w:pPr>
              <w:pStyle w:val="Tabellentext"/>
              <w:ind w:left="453" w:hanging="340"/>
            </w:pPr>
            <w:r>
              <w:t>-</w:t>
            </w:r>
          </w:p>
        </w:tc>
        <w:tc>
          <w:tcPr>
            <w:tcW w:w="1328" w:type="pct"/>
          </w:tcPr>
          <w:p w14:paraId="42024281" w14:textId="77777777" w:rsidR="000F0644" w:rsidRPr="00743DF3" w:rsidRDefault="00192759" w:rsidP="000361A4">
            <w:pPr>
              <w:pStyle w:val="Tabellentext"/>
            </w:pPr>
            <w:r>
              <w:t>RST_DAUBEAT</w:t>
            </w:r>
          </w:p>
        </w:tc>
      </w:tr>
      <w:tr w:rsidR="00275B01" w:rsidRPr="00743DF3" w14:paraId="570AB14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9BEEC77" w14:textId="77777777" w:rsidR="000F0644" w:rsidRPr="00743DF3" w:rsidRDefault="00192759" w:rsidP="000361A4">
            <w:pPr>
              <w:pStyle w:val="Tabellentext"/>
            </w:pPr>
            <w:r>
              <w:t>RST: 12:RST</w:t>
            </w:r>
          </w:p>
        </w:tc>
        <w:tc>
          <w:tcPr>
            <w:tcW w:w="1075" w:type="pct"/>
          </w:tcPr>
          <w:p w14:paraId="2C827EB4" w14:textId="77777777" w:rsidR="000F0644" w:rsidRPr="00743DF3" w:rsidRDefault="00192759" w:rsidP="000361A4">
            <w:pPr>
              <w:pStyle w:val="Tabellentext"/>
            </w:pPr>
            <w:r>
              <w:t>Mobilität</w:t>
            </w:r>
          </w:p>
        </w:tc>
        <w:tc>
          <w:tcPr>
            <w:tcW w:w="326" w:type="pct"/>
          </w:tcPr>
          <w:p w14:paraId="25438168" w14:textId="77777777" w:rsidR="000F0644" w:rsidRPr="00743DF3" w:rsidRDefault="00192759" w:rsidP="000361A4">
            <w:pPr>
              <w:pStyle w:val="Tabellentext"/>
            </w:pPr>
            <w:r>
              <w:t>M</w:t>
            </w:r>
          </w:p>
        </w:tc>
        <w:tc>
          <w:tcPr>
            <w:tcW w:w="1646" w:type="pct"/>
          </w:tcPr>
          <w:p w14:paraId="29C8273C" w14:textId="77777777" w:rsidR="000F0644" w:rsidRPr="00743DF3" w:rsidRDefault="00192759" w:rsidP="00177070">
            <w:pPr>
              <w:pStyle w:val="Tabellentext"/>
              <w:ind w:left="453" w:hanging="340"/>
            </w:pPr>
            <w:r>
              <w:t>-</w:t>
            </w:r>
          </w:p>
        </w:tc>
        <w:tc>
          <w:tcPr>
            <w:tcW w:w="1328" w:type="pct"/>
          </w:tcPr>
          <w:p w14:paraId="7E95E1F7" w14:textId="77777777" w:rsidR="000F0644" w:rsidRPr="00743DF3" w:rsidRDefault="00192759" w:rsidP="000361A4">
            <w:pPr>
              <w:pStyle w:val="Tabellentext"/>
            </w:pPr>
            <w:r>
              <w:t>RST_MOBILITAET</w:t>
            </w:r>
          </w:p>
        </w:tc>
      </w:tr>
      <w:tr w:rsidR="00275B01" w:rsidRPr="00743DF3" w14:paraId="2DA8B51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03F9DAD" w14:textId="77777777" w:rsidR="000F0644" w:rsidRPr="00743DF3" w:rsidRDefault="00192759" w:rsidP="000361A4">
            <w:pPr>
              <w:pStyle w:val="Tabellentext"/>
            </w:pPr>
            <w:r>
              <w:t>RST: 13:RST</w:t>
            </w:r>
          </w:p>
        </w:tc>
        <w:tc>
          <w:tcPr>
            <w:tcW w:w="1075" w:type="pct"/>
          </w:tcPr>
          <w:p w14:paraId="3390C81F" w14:textId="77777777" w:rsidR="000F0644" w:rsidRPr="00743DF3" w:rsidRDefault="00192759" w:rsidP="000361A4">
            <w:pPr>
              <w:pStyle w:val="Tabellentext"/>
            </w:pPr>
            <w:r>
              <w:t>Infektion</w:t>
            </w:r>
          </w:p>
        </w:tc>
        <w:tc>
          <w:tcPr>
            <w:tcW w:w="326" w:type="pct"/>
          </w:tcPr>
          <w:p w14:paraId="545A11AC" w14:textId="77777777" w:rsidR="000F0644" w:rsidRPr="00743DF3" w:rsidRDefault="00192759" w:rsidP="000361A4">
            <w:pPr>
              <w:pStyle w:val="Tabellentext"/>
            </w:pPr>
            <w:r>
              <w:t>M</w:t>
            </w:r>
          </w:p>
        </w:tc>
        <w:tc>
          <w:tcPr>
            <w:tcW w:w="1646" w:type="pct"/>
          </w:tcPr>
          <w:p w14:paraId="1E64C71B" w14:textId="77777777" w:rsidR="000F0644" w:rsidRPr="00743DF3" w:rsidRDefault="00192759" w:rsidP="00177070">
            <w:pPr>
              <w:pStyle w:val="Tabellentext"/>
              <w:ind w:left="453" w:hanging="340"/>
            </w:pPr>
            <w:r>
              <w:t>-</w:t>
            </w:r>
          </w:p>
        </w:tc>
        <w:tc>
          <w:tcPr>
            <w:tcW w:w="1328" w:type="pct"/>
          </w:tcPr>
          <w:p w14:paraId="1B372590" w14:textId="77777777" w:rsidR="000F0644" w:rsidRPr="00743DF3" w:rsidRDefault="00192759" w:rsidP="000361A4">
            <w:pPr>
              <w:pStyle w:val="Tabellentext"/>
            </w:pPr>
            <w:r>
              <w:t>RST_INFEKTION</w:t>
            </w:r>
          </w:p>
        </w:tc>
      </w:tr>
      <w:tr w:rsidR="00275B01" w:rsidRPr="00743DF3" w14:paraId="0FB0D67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C391564" w14:textId="77777777" w:rsidR="000F0644" w:rsidRPr="00743DF3" w:rsidRDefault="00192759" w:rsidP="000361A4">
            <w:pPr>
              <w:pStyle w:val="Tabellentext"/>
            </w:pPr>
            <w:r>
              <w:t>RST: 14:RST</w:t>
            </w:r>
          </w:p>
        </w:tc>
        <w:tc>
          <w:tcPr>
            <w:tcW w:w="1075" w:type="pct"/>
          </w:tcPr>
          <w:p w14:paraId="74F680D4" w14:textId="77777777" w:rsidR="000F0644" w:rsidRPr="00743DF3" w:rsidRDefault="00192759" w:rsidP="000361A4">
            <w:pPr>
              <w:pStyle w:val="Tabellentext"/>
            </w:pPr>
            <w:r>
              <w:t>Demenz und Vigilanzstörung</w:t>
            </w:r>
          </w:p>
        </w:tc>
        <w:tc>
          <w:tcPr>
            <w:tcW w:w="326" w:type="pct"/>
          </w:tcPr>
          <w:p w14:paraId="2FB94D9C" w14:textId="77777777" w:rsidR="000F0644" w:rsidRPr="00743DF3" w:rsidRDefault="00192759" w:rsidP="000361A4">
            <w:pPr>
              <w:pStyle w:val="Tabellentext"/>
            </w:pPr>
            <w:r>
              <w:t>M</w:t>
            </w:r>
          </w:p>
        </w:tc>
        <w:tc>
          <w:tcPr>
            <w:tcW w:w="1646" w:type="pct"/>
          </w:tcPr>
          <w:p w14:paraId="72E3389A" w14:textId="77777777" w:rsidR="000F0644" w:rsidRPr="00743DF3" w:rsidRDefault="00192759" w:rsidP="00177070">
            <w:pPr>
              <w:pStyle w:val="Tabellentext"/>
              <w:ind w:left="453" w:hanging="340"/>
            </w:pPr>
            <w:r>
              <w:t>-</w:t>
            </w:r>
          </w:p>
        </w:tc>
        <w:tc>
          <w:tcPr>
            <w:tcW w:w="1328" w:type="pct"/>
          </w:tcPr>
          <w:p w14:paraId="11FF7178" w14:textId="77777777" w:rsidR="000F0644" w:rsidRPr="00743DF3" w:rsidRDefault="00192759" w:rsidP="000361A4">
            <w:pPr>
              <w:pStyle w:val="Tabellentext"/>
            </w:pPr>
            <w:r>
              <w:t>RST_DEMENZ</w:t>
            </w:r>
          </w:p>
        </w:tc>
      </w:tr>
      <w:tr w:rsidR="00275B01" w:rsidRPr="00743DF3" w14:paraId="16C63C6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E1FA2B1" w14:textId="77777777" w:rsidR="000F0644" w:rsidRPr="00743DF3" w:rsidRDefault="00192759" w:rsidP="000361A4">
            <w:pPr>
              <w:pStyle w:val="Tabellentext"/>
            </w:pPr>
            <w:r>
              <w:t>RST: 15:RST</w:t>
            </w:r>
          </w:p>
        </w:tc>
        <w:tc>
          <w:tcPr>
            <w:tcW w:w="1075" w:type="pct"/>
          </w:tcPr>
          <w:p w14:paraId="6EB11A84" w14:textId="77777777" w:rsidR="000F0644" w:rsidRPr="00743DF3" w:rsidRDefault="00192759" w:rsidP="000361A4">
            <w:pPr>
              <w:pStyle w:val="Tabellentext"/>
            </w:pPr>
            <w:r>
              <w:t>Inkontinenz</w:t>
            </w:r>
          </w:p>
        </w:tc>
        <w:tc>
          <w:tcPr>
            <w:tcW w:w="326" w:type="pct"/>
          </w:tcPr>
          <w:p w14:paraId="1B533F54" w14:textId="77777777" w:rsidR="000F0644" w:rsidRPr="00743DF3" w:rsidRDefault="00192759" w:rsidP="000361A4">
            <w:pPr>
              <w:pStyle w:val="Tabellentext"/>
            </w:pPr>
            <w:r>
              <w:t>M</w:t>
            </w:r>
          </w:p>
        </w:tc>
        <w:tc>
          <w:tcPr>
            <w:tcW w:w="1646" w:type="pct"/>
          </w:tcPr>
          <w:p w14:paraId="63B13947" w14:textId="77777777" w:rsidR="000F0644" w:rsidRPr="00743DF3" w:rsidRDefault="00192759" w:rsidP="00177070">
            <w:pPr>
              <w:pStyle w:val="Tabellentext"/>
              <w:ind w:left="453" w:hanging="340"/>
            </w:pPr>
            <w:r>
              <w:t>-</w:t>
            </w:r>
          </w:p>
        </w:tc>
        <w:tc>
          <w:tcPr>
            <w:tcW w:w="1328" w:type="pct"/>
          </w:tcPr>
          <w:p w14:paraId="20EF48BD" w14:textId="77777777" w:rsidR="000F0644" w:rsidRPr="00743DF3" w:rsidRDefault="00192759" w:rsidP="000361A4">
            <w:pPr>
              <w:pStyle w:val="Tabellentext"/>
            </w:pPr>
            <w:r>
              <w:t>RST_INKONTINENZ</w:t>
            </w:r>
          </w:p>
        </w:tc>
      </w:tr>
      <w:tr w:rsidR="00275B01" w:rsidRPr="00743DF3" w14:paraId="7CCC6AF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E06EDD0" w14:textId="77777777" w:rsidR="000F0644" w:rsidRPr="00743DF3" w:rsidRDefault="00192759" w:rsidP="000361A4">
            <w:pPr>
              <w:pStyle w:val="Tabellentext"/>
            </w:pPr>
            <w:r>
              <w:t>RST: 16:RST</w:t>
            </w:r>
          </w:p>
        </w:tc>
        <w:tc>
          <w:tcPr>
            <w:tcW w:w="1075" w:type="pct"/>
          </w:tcPr>
          <w:p w14:paraId="7ADE3494" w14:textId="77777777" w:rsidR="000F0644" w:rsidRPr="00743DF3" w:rsidRDefault="00192759" w:rsidP="000361A4">
            <w:pPr>
              <w:pStyle w:val="Tabellentext"/>
            </w:pPr>
            <w:r>
              <w:t>Untergewicht und Mangelernährung</w:t>
            </w:r>
          </w:p>
        </w:tc>
        <w:tc>
          <w:tcPr>
            <w:tcW w:w="326" w:type="pct"/>
          </w:tcPr>
          <w:p w14:paraId="399400CF" w14:textId="77777777" w:rsidR="000F0644" w:rsidRPr="00743DF3" w:rsidRDefault="00192759" w:rsidP="000361A4">
            <w:pPr>
              <w:pStyle w:val="Tabellentext"/>
            </w:pPr>
            <w:r>
              <w:t>M</w:t>
            </w:r>
          </w:p>
        </w:tc>
        <w:tc>
          <w:tcPr>
            <w:tcW w:w="1646" w:type="pct"/>
          </w:tcPr>
          <w:p w14:paraId="7DEFE687" w14:textId="77777777" w:rsidR="000F0644" w:rsidRPr="00743DF3" w:rsidRDefault="00192759" w:rsidP="00177070">
            <w:pPr>
              <w:pStyle w:val="Tabellentext"/>
              <w:ind w:left="453" w:hanging="340"/>
            </w:pPr>
            <w:r>
              <w:t>-</w:t>
            </w:r>
          </w:p>
        </w:tc>
        <w:tc>
          <w:tcPr>
            <w:tcW w:w="1328" w:type="pct"/>
          </w:tcPr>
          <w:p w14:paraId="776BC75E" w14:textId="77777777" w:rsidR="000F0644" w:rsidRPr="00743DF3" w:rsidRDefault="00192759" w:rsidP="000361A4">
            <w:pPr>
              <w:pStyle w:val="Tabellentext"/>
            </w:pPr>
            <w:r>
              <w:t>RST_UNTERGEWICHT</w:t>
            </w:r>
          </w:p>
        </w:tc>
      </w:tr>
      <w:tr w:rsidR="00275B01" w:rsidRPr="00743DF3" w14:paraId="100DB7F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92F7AE3" w14:textId="77777777" w:rsidR="000F0644" w:rsidRPr="00743DF3" w:rsidRDefault="00192759" w:rsidP="000361A4">
            <w:pPr>
              <w:pStyle w:val="Tabellentext"/>
            </w:pPr>
            <w:r>
              <w:t>RST: 17:RST</w:t>
            </w:r>
          </w:p>
        </w:tc>
        <w:tc>
          <w:tcPr>
            <w:tcW w:w="1075" w:type="pct"/>
          </w:tcPr>
          <w:p w14:paraId="3D8A407D" w14:textId="77777777" w:rsidR="000F0644" w:rsidRPr="00743DF3" w:rsidRDefault="00192759" w:rsidP="000361A4">
            <w:pPr>
              <w:pStyle w:val="Tabellentext"/>
            </w:pPr>
            <w:r>
              <w:t>Adipositas</w:t>
            </w:r>
          </w:p>
        </w:tc>
        <w:tc>
          <w:tcPr>
            <w:tcW w:w="326" w:type="pct"/>
          </w:tcPr>
          <w:p w14:paraId="7BD8D612" w14:textId="77777777" w:rsidR="000F0644" w:rsidRPr="00743DF3" w:rsidRDefault="00192759" w:rsidP="000361A4">
            <w:pPr>
              <w:pStyle w:val="Tabellentext"/>
            </w:pPr>
            <w:r>
              <w:t>M</w:t>
            </w:r>
          </w:p>
        </w:tc>
        <w:tc>
          <w:tcPr>
            <w:tcW w:w="1646" w:type="pct"/>
          </w:tcPr>
          <w:p w14:paraId="48996880" w14:textId="77777777" w:rsidR="000F0644" w:rsidRPr="00743DF3" w:rsidRDefault="00192759" w:rsidP="00177070">
            <w:pPr>
              <w:pStyle w:val="Tabellentext"/>
              <w:ind w:left="453" w:hanging="340"/>
            </w:pPr>
            <w:r>
              <w:t>-</w:t>
            </w:r>
          </w:p>
        </w:tc>
        <w:tc>
          <w:tcPr>
            <w:tcW w:w="1328" w:type="pct"/>
          </w:tcPr>
          <w:p w14:paraId="404AC8FF" w14:textId="77777777" w:rsidR="000F0644" w:rsidRPr="00743DF3" w:rsidRDefault="00192759" w:rsidP="000361A4">
            <w:pPr>
              <w:pStyle w:val="Tabellentext"/>
            </w:pPr>
            <w:r>
              <w:t>RST_ADIPOSITAS</w:t>
            </w:r>
          </w:p>
        </w:tc>
      </w:tr>
      <w:tr w:rsidR="00275B01" w:rsidRPr="00743DF3" w14:paraId="1B768B7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956D2E5" w14:textId="77777777" w:rsidR="000F0644" w:rsidRPr="00743DF3" w:rsidRDefault="00192759" w:rsidP="000361A4">
            <w:pPr>
              <w:pStyle w:val="Tabellentext"/>
            </w:pPr>
            <w:r>
              <w:t>RST: 18:RST</w:t>
            </w:r>
          </w:p>
        </w:tc>
        <w:tc>
          <w:tcPr>
            <w:tcW w:w="1075" w:type="pct"/>
          </w:tcPr>
          <w:p w14:paraId="12E5916E" w14:textId="77777777" w:rsidR="000F0644" w:rsidRPr="00743DF3" w:rsidRDefault="00192759" w:rsidP="000361A4">
            <w:pPr>
              <w:pStyle w:val="Tabellentext"/>
            </w:pPr>
            <w:r>
              <w:t>weitere schwere Erkrankungen</w:t>
            </w:r>
          </w:p>
        </w:tc>
        <w:tc>
          <w:tcPr>
            <w:tcW w:w="326" w:type="pct"/>
          </w:tcPr>
          <w:p w14:paraId="0C08F4B8" w14:textId="77777777" w:rsidR="000F0644" w:rsidRPr="00743DF3" w:rsidRDefault="00192759" w:rsidP="000361A4">
            <w:pPr>
              <w:pStyle w:val="Tabellentext"/>
            </w:pPr>
            <w:r>
              <w:t>M</w:t>
            </w:r>
          </w:p>
        </w:tc>
        <w:tc>
          <w:tcPr>
            <w:tcW w:w="1646" w:type="pct"/>
          </w:tcPr>
          <w:p w14:paraId="4EA0DC75" w14:textId="77777777" w:rsidR="000F0644" w:rsidRPr="00743DF3" w:rsidRDefault="00192759" w:rsidP="00177070">
            <w:pPr>
              <w:pStyle w:val="Tabellentext"/>
              <w:ind w:left="453" w:hanging="340"/>
            </w:pPr>
            <w:r>
              <w:t>-</w:t>
            </w:r>
          </w:p>
        </w:tc>
        <w:tc>
          <w:tcPr>
            <w:tcW w:w="1328" w:type="pct"/>
          </w:tcPr>
          <w:p w14:paraId="0C365564" w14:textId="77777777" w:rsidR="000F0644" w:rsidRPr="00743DF3" w:rsidRDefault="00192759" w:rsidP="000361A4">
            <w:pPr>
              <w:pStyle w:val="Tabellentext"/>
            </w:pPr>
            <w:r>
              <w:t>RST_SONSTERKRANKUNG</w:t>
            </w:r>
          </w:p>
        </w:tc>
      </w:tr>
    </w:tbl>
    <w:p w14:paraId="2DD1E9B1" w14:textId="77777777" w:rsidR="00A53F02" w:rsidRDefault="00192759" w:rsidP="00A53F02">
      <w:pPr>
        <w:spacing w:after="0"/>
        <w:rPr>
          <w:sz w:val="14"/>
          <w:szCs w:val="14"/>
        </w:rPr>
      </w:pPr>
      <w:r w:rsidRPr="003021AF">
        <w:rPr>
          <w:sz w:val="14"/>
          <w:szCs w:val="14"/>
        </w:rPr>
        <w:t>*Ersatzfeld im Exportformat</w:t>
      </w:r>
    </w:p>
    <w:p w14:paraId="68FEF660" w14:textId="77777777" w:rsidR="00F35163" w:rsidRPr="003021AF" w:rsidRDefault="00192759" w:rsidP="00F35163">
      <w:pPr>
        <w:spacing w:after="0"/>
        <w:rPr>
          <w:sz w:val="14"/>
          <w:szCs w:val="14"/>
        </w:rPr>
      </w:pPr>
      <w:r>
        <w:rPr>
          <w:sz w:val="14"/>
          <w:szCs w:val="14"/>
        </w:rPr>
        <w:t xml:space="preserve">◆ </w:t>
      </w:r>
      <w:r>
        <w:rPr>
          <w:sz w:val="14"/>
          <w:szCs w:val="14"/>
        </w:rPr>
        <w:t xml:space="preserve"> </w:t>
      </w:r>
      <w:r>
        <w:rPr>
          <w:sz w:val="14"/>
          <w:szCs w:val="14"/>
        </w:rPr>
        <w:t xml:space="preserve">Datenfelder aus der QS-Dokumentation werden dem mit Präfix </w:t>
      </w:r>
      <w:r w:rsidRPr="002B65B4">
        <w:rPr>
          <w:sz w:val="14"/>
          <w:szCs w:val="14"/>
        </w:rPr>
        <w:t>"</w:t>
      </w:r>
      <w:r>
        <w:rPr>
          <w:sz w:val="14"/>
          <w:szCs w:val="14"/>
        </w:rPr>
        <w:t>QS</w:t>
      </w:r>
      <w:r w:rsidRPr="002B65B4">
        <w:rPr>
          <w:sz w:val="14"/>
          <w:szCs w:val="14"/>
        </w:rPr>
        <w:t>"</w:t>
      </w:r>
      <w:r>
        <w:rPr>
          <w:sz w:val="14"/>
          <w:szCs w:val="14"/>
        </w:rPr>
        <w:t xml:space="preserve"> und Datenfelder aus der Risikostatistik mit dem Präfix </w:t>
      </w:r>
      <w:r w:rsidRPr="002B65B4">
        <w:rPr>
          <w:sz w:val="14"/>
          <w:szCs w:val="14"/>
        </w:rPr>
        <w:t>"</w:t>
      </w:r>
      <w:r>
        <w:rPr>
          <w:sz w:val="14"/>
          <w:szCs w:val="14"/>
        </w:rPr>
        <w:t>RST</w:t>
      </w:r>
      <w:r w:rsidRPr="002B65B4">
        <w:rPr>
          <w:sz w:val="14"/>
          <w:szCs w:val="14"/>
        </w:rPr>
        <w:t>"</w:t>
      </w:r>
      <w:r>
        <w:rPr>
          <w:sz w:val="14"/>
          <w:szCs w:val="14"/>
        </w:rPr>
        <w:t xml:space="preserve"> gekennzeichnet.</w:t>
      </w:r>
    </w:p>
    <w:p w14:paraId="183EC13B" w14:textId="77777777" w:rsidR="001B3E99" w:rsidRDefault="001B3E99">
      <w:pPr>
        <w:sectPr w:rsidR="001B3E99" w:rsidSect="00163BAC">
          <w:headerReference w:type="even" r:id="rId29"/>
          <w:headerReference w:type="default" r:id="rId30"/>
          <w:footerReference w:type="even" r:id="rId31"/>
          <w:footerReference w:type="default" r:id="rId32"/>
          <w:headerReference w:type="first" r:id="rId33"/>
          <w:footerReference w:type="first" r:id="rId34"/>
          <w:pgSz w:w="11906" w:h="16838"/>
          <w:pgMar w:top="1418" w:right="1134" w:bottom="1418" w:left="1701" w:header="454" w:footer="737" w:gutter="0"/>
          <w:cols w:space="708"/>
          <w:docGrid w:linePitch="360"/>
        </w:sectPr>
      </w:pPr>
    </w:p>
    <w:p w14:paraId="3A87ADAE" w14:textId="77777777" w:rsidR="00DD27F7" w:rsidRPr="00DD27F7" w:rsidRDefault="00192759"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4500AAC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1EBD5D" w14:textId="77777777" w:rsidR="000517F0" w:rsidRPr="000517F0" w:rsidRDefault="00192759" w:rsidP="009A4847">
            <w:pPr>
              <w:pStyle w:val="Tabellenkopf"/>
            </w:pPr>
            <w:r>
              <w:t>ID</w:t>
            </w:r>
          </w:p>
        </w:tc>
        <w:tc>
          <w:tcPr>
            <w:tcW w:w="5885" w:type="dxa"/>
          </w:tcPr>
          <w:p w14:paraId="70534165" w14:textId="77777777" w:rsidR="000517F0" w:rsidRDefault="00192759" w:rsidP="000517F0">
            <w:pPr>
              <w:pStyle w:val="Tabellentext"/>
              <w:cnfStyle w:val="000000000000" w:firstRow="0" w:lastRow="0" w:firstColumn="0" w:lastColumn="0" w:oddVBand="0" w:evenVBand="0" w:oddHBand="0" w:evenHBand="0" w:firstRowFirstColumn="0" w:firstRowLastColumn="0" w:lastRowFirstColumn="0" w:lastRowLastColumn="0"/>
            </w:pPr>
            <w:r>
              <w:t>52009</w:t>
            </w:r>
          </w:p>
        </w:tc>
      </w:tr>
      <w:tr w:rsidR="000955B5" w14:paraId="473B865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A40156" w14:textId="77777777" w:rsidR="000955B5" w:rsidRDefault="00192759" w:rsidP="009A4847">
            <w:pPr>
              <w:pStyle w:val="Tabellenkopf"/>
            </w:pPr>
            <w:r>
              <w:t>Bezeichnung</w:t>
            </w:r>
          </w:p>
        </w:tc>
        <w:tc>
          <w:tcPr>
            <w:tcW w:w="5885" w:type="dxa"/>
          </w:tcPr>
          <w:p w14:paraId="3FD41BCE" w14:textId="77777777" w:rsidR="000955B5" w:rsidRDefault="00192759"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Patientinnen und Patienten mit mindestens einem stationär erworbenen Dekubitalulcus (ohne Dekubitalulcera Grad/Kategorie 1)</w:t>
            </w:r>
          </w:p>
        </w:tc>
      </w:tr>
      <w:tr w:rsidR="000955B5" w14:paraId="708F66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9D0BD9" w14:textId="77777777" w:rsidR="000955B5" w:rsidRDefault="00192759" w:rsidP="009A4847">
            <w:pPr>
              <w:pStyle w:val="Tabellenkopf"/>
            </w:pPr>
            <w:r>
              <w:t>Indikatortyp</w:t>
            </w:r>
          </w:p>
        </w:tc>
        <w:tc>
          <w:tcPr>
            <w:tcW w:w="5885" w:type="dxa"/>
          </w:tcPr>
          <w:p w14:paraId="10DC5AAD" w14:textId="77777777" w:rsidR="000955B5" w:rsidRDefault="00192759"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304E353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55894B" w14:textId="77777777" w:rsidR="000955B5" w:rsidRDefault="00192759" w:rsidP="000955B5">
            <w:pPr>
              <w:pStyle w:val="Tabellenkopf"/>
            </w:pPr>
            <w:r>
              <w:t>Art des Wertes</w:t>
            </w:r>
          </w:p>
        </w:tc>
        <w:tc>
          <w:tcPr>
            <w:tcW w:w="5885" w:type="dxa"/>
          </w:tcPr>
          <w:p w14:paraId="1480E7ED"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6B19C2F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5CF2DF" w14:textId="77777777" w:rsidR="000955B5" w:rsidRDefault="00192759" w:rsidP="000955B5">
            <w:pPr>
              <w:pStyle w:val="Tabellenkopf"/>
            </w:pPr>
            <w:r>
              <w:t xml:space="preserve">Bezug </w:t>
            </w:r>
            <w:r>
              <w:t>zum Verfahren</w:t>
            </w:r>
          </w:p>
        </w:tc>
        <w:tc>
          <w:tcPr>
            <w:tcW w:w="5885" w:type="dxa"/>
          </w:tcPr>
          <w:p w14:paraId="5FDE3811"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3119BF1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592897" w14:textId="77777777" w:rsidR="000955B5" w:rsidRDefault="00192759" w:rsidP="000955B5">
            <w:pPr>
              <w:pStyle w:val="Tabellenkopf"/>
            </w:pPr>
            <w:r>
              <w:t>Berechnun</w:t>
            </w:r>
            <w:r>
              <w:t>gsart</w:t>
            </w:r>
          </w:p>
        </w:tc>
        <w:tc>
          <w:tcPr>
            <w:tcW w:w="5885" w:type="dxa"/>
          </w:tcPr>
          <w:p w14:paraId="3576FECD"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2F2760D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C39251" w14:textId="77777777" w:rsidR="000955B5" w:rsidRDefault="00192759" w:rsidP="000955B5">
            <w:pPr>
              <w:pStyle w:val="Tabellenkopf"/>
            </w:pPr>
            <w:r>
              <w:t>Referenzbereich 2019</w:t>
            </w:r>
          </w:p>
        </w:tc>
        <w:tc>
          <w:tcPr>
            <w:tcW w:w="5885" w:type="dxa"/>
          </w:tcPr>
          <w:p w14:paraId="40D10E88" w14:textId="44F1D9D5"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17" w:author="IQTIG" w:date="2020-04-27T15:03:00Z">
              <w:r w:rsidR="00C32373">
                <w:delText>x</w:delText>
              </w:r>
            </w:del>
            <w:ins w:id="18" w:author="IQTIG" w:date="2020-04-27T15:03:00Z">
              <w:r>
                <w:t>2,13</w:t>
              </w:r>
            </w:ins>
            <w:r>
              <w:t xml:space="preserve"> (95. Perzentil)</w:t>
            </w:r>
          </w:p>
        </w:tc>
      </w:tr>
      <w:tr w:rsidR="000955B5" w14:paraId="1259340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BA94A9" w14:textId="77777777" w:rsidR="000955B5" w:rsidRDefault="00192759" w:rsidP="00CA48E9">
            <w:pPr>
              <w:pStyle w:val="Tabellenkopf"/>
            </w:pPr>
            <w:r w:rsidRPr="00E37ACC">
              <w:t xml:space="preserve">Referenzbereich </w:t>
            </w:r>
            <w:r>
              <w:t>2018</w:t>
            </w:r>
          </w:p>
        </w:tc>
        <w:tc>
          <w:tcPr>
            <w:tcW w:w="5885" w:type="dxa"/>
          </w:tcPr>
          <w:p w14:paraId="54E5E398"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 2,31 (95. Perzentil)</w:t>
            </w:r>
          </w:p>
        </w:tc>
      </w:tr>
      <w:tr w:rsidR="000955B5" w14:paraId="2344478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2CF8E3" w14:textId="77777777" w:rsidR="000955B5" w:rsidRDefault="00192759" w:rsidP="000955B5">
            <w:pPr>
              <w:pStyle w:val="Tabellenkopf"/>
            </w:pPr>
            <w:r>
              <w:t>Erläuterung zum Referenzbereich 2019</w:t>
            </w:r>
          </w:p>
        </w:tc>
        <w:tc>
          <w:tcPr>
            <w:tcW w:w="5885" w:type="dxa"/>
          </w:tcPr>
          <w:p w14:paraId="6F54CCDE"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18A87C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78DF96" w14:textId="77777777" w:rsidR="000955B5" w:rsidRDefault="00192759" w:rsidP="000955B5">
            <w:pPr>
              <w:pStyle w:val="Tabellenkopf"/>
            </w:pPr>
            <w:r>
              <w:t>Erläuterung zum Strukturierten Dialog bzw. Stellungnahmeverfa</w:t>
            </w:r>
            <w:r>
              <w:t>hren 2019</w:t>
            </w:r>
          </w:p>
        </w:tc>
        <w:tc>
          <w:tcPr>
            <w:tcW w:w="5885" w:type="dxa"/>
          </w:tcPr>
          <w:p w14:paraId="7126334A"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4F68F7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86EA48" w14:textId="77777777" w:rsidR="000955B5" w:rsidRDefault="00192759" w:rsidP="000955B5">
            <w:pPr>
              <w:pStyle w:val="Tabellenkopf"/>
            </w:pPr>
            <w:r w:rsidRPr="00E37ACC">
              <w:t>Methode der Risikoadjustierung</w:t>
            </w:r>
          </w:p>
        </w:tc>
        <w:tc>
          <w:tcPr>
            <w:tcW w:w="5885" w:type="dxa"/>
          </w:tcPr>
          <w:p w14:paraId="44D6869A"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7E80AD0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EBD4E7" w14:textId="77777777" w:rsidR="000955B5" w:rsidRPr="00E37ACC" w:rsidRDefault="00192759" w:rsidP="000955B5">
            <w:pPr>
              <w:pStyle w:val="Tabellenkopf"/>
            </w:pPr>
            <w:r>
              <w:t>Erläuterung der Risikoadjustierung</w:t>
            </w:r>
          </w:p>
        </w:tc>
        <w:tc>
          <w:tcPr>
            <w:tcW w:w="5885" w:type="dxa"/>
          </w:tcPr>
          <w:p w14:paraId="3F536CC6"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 xml:space="preserve">Zur Berechnung des Risikoadjustierungsmodells werden die Informationen aus der Risikostatistik mit den QS-Daten verknüpft, um Informationen über die inzidenten Dekubitalulcera zu erhalten.  </w:t>
            </w:r>
            <w:r>
              <w:br/>
              <w:t>Datengrundlage der Risikoadjustierung sind die Daten des Erfassun</w:t>
            </w:r>
            <w:r>
              <w:t>gsjahres 2018.</w:t>
            </w:r>
          </w:p>
        </w:tc>
      </w:tr>
      <w:tr w:rsidR="000955B5" w14:paraId="0872AB0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7A3810" w14:textId="77777777" w:rsidR="000955B5" w:rsidRPr="00E37ACC" w:rsidRDefault="00192759" w:rsidP="000955B5">
            <w:pPr>
              <w:pStyle w:val="Tabellenkopf"/>
            </w:pPr>
            <w:r w:rsidRPr="00E37ACC">
              <w:t>Rechenregeln</w:t>
            </w:r>
          </w:p>
        </w:tc>
        <w:tc>
          <w:tcPr>
            <w:tcW w:w="5885" w:type="dxa"/>
          </w:tcPr>
          <w:p w14:paraId="50C58DE9" w14:textId="77777777" w:rsidR="000955B5" w:rsidRPr="00897EAC" w:rsidRDefault="0019275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5E20427"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Dekubitus Grad/Kategorie 2 bis 4 oder nicht näher bezeichnetem Grad / bezeichneter Kategorie, die ohne Dekubitus aufgenommen wurden oder für den nicht angegeben wurde, dass der Dekubitus bereits bei Aufnahme bestand</w:t>
            </w:r>
          </w:p>
          <w:p w14:paraId="0AC62436" w14:textId="77777777" w:rsidR="000955B5" w:rsidRPr="00897EAC" w:rsidRDefault="0019275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E67EF80"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Al</w:t>
            </w:r>
            <w:r>
              <w:t>le vollstationär behandelten Patientinnen und Patienten ab 20 Jahren aus der Risikostatistik</w:t>
            </w:r>
          </w:p>
          <w:p w14:paraId="245BF112" w14:textId="77777777" w:rsidR="000955B5" w:rsidRPr="00897EAC" w:rsidRDefault="0019275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763C04D8"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Patientinnen und Patienten ab 20 Jahren mit mindestens einem Dekubitus Grad/Kategorie 2 bis 4 oder nicht näher bezeichneten Grades</w:t>
            </w:r>
            <w:r>
              <w:t>/bezeichneter Kategorie, der im Krankenhaus erworben wurde oder für den nicht angegeben wurde, dass der Dekubitus bereits bei Aufnahme bestand</w:t>
            </w:r>
          </w:p>
          <w:p w14:paraId="7792D358" w14:textId="77777777" w:rsidR="000955B5" w:rsidRPr="00897EAC" w:rsidRDefault="0019275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56C2C0FE" w14:textId="0D3E9A39" w:rsidR="000955B5" w:rsidRPr="00715CCE" w:rsidRDefault="00192759"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Erwartete Rate an Patientinnen und Patienten ab 20 Jahren mit mindestens einem Dekubitus Grad/Katego</w:t>
            </w:r>
            <w:r>
              <w:rPr>
                <w:rStyle w:val="Fett"/>
                <w:b w:val="0"/>
                <w:bCs w:val="0"/>
              </w:rPr>
              <w:t xml:space="preserve">rie 2 bis 4 oder nicht näher bezeichneten Grades/bezeichneter Kategorie, der im Krankenhaus erworben wurde oder für den nicht angegeben wurde, dass der Dekubitus bereits bei Aufnahme bestand, risikoadjustiert nach logistischem Dekubitus-Score für </w:t>
            </w:r>
            <w:del w:id="19" w:author="IQTIG" w:date="2020-04-27T15:03:00Z">
              <w:r w:rsidR="00C32373">
                <w:rPr>
                  <w:rStyle w:val="Fett"/>
                  <w:b w:val="0"/>
                  <w:bCs w:val="0"/>
                </w:rPr>
                <w:delText>QI-</w:delText>
              </w:r>
            </w:del>
            <w:r>
              <w:rPr>
                <w:rStyle w:val="Fett"/>
                <w:b w:val="0"/>
                <w:bCs w:val="0"/>
              </w:rPr>
              <w:t>ID 52009</w:t>
            </w:r>
          </w:p>
        </w:tc>
      </w:tr>
      <w:tr w:rsidR="000955B5" w14:paraId="4ECBF89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176AA8" w14:textId="77777777" w:rsidR="000955B5" w:rsidRPr="00E37ACC" w:rsidRDefault="00192759" w:rsidP="000955B5">
            <w:pPr>
              <w:pStyle w:val="Tabellenkopf"/>
            </w:pPr>
            <w:r w:rsidRPr="00E37ACC">
              <w:t>Erläuterung der Rechenregel</w:t>
            </w:r>
          </w:p>
        </w:tc>
        <w:tc>
          <w:tcPr>
            <w:tcW w:w="5885" w:type="dxa"/>
          </w:tcPr>
          <w:p w14:paraId="47637D55"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 xml:space="preserve">Es werden grundsätzlich nur Krankenhausstandorte berücksichtigt, die eine Risikostatistik übermittelt haben. </w:t>
            </w:r>
            <w:r>
              <w:br/>
              <w:t xml:space="preserve"> </w:t>
            </w:r>
            <w:r>
              <w:br/>
              <w:t xml:space="preserve">Nenner: </w:t>
            </w:r>
            <w:r>
              <w:br/>
              <w:t>Der Nenner der beobachteten und der erwarteten Rate wird aus der Summe der RST-Datensätze gebildet. Die Da</w:t>
            </w:r>
            <w:r>
              <w:t xml:space="preserve">tensätze von Patientinnen und Patienten unter 20 Jahren und/oder Patientinnen und Patienten mit nicht plausiblen Angaben zum Alter werden ausgeschlossen. </w:t>
            </w:r>
            <w:r>
              <w:br/>
            </w:r>
            <w:r>
              <w:lastRenderedPageBreak/>
              <w:t xml:space="preserve"> </w:t>
            </w:r>
            <w:r>
              <w:br/>
              <w:t xml:space="preserve">Zähler: </w:t>
            </w:r>
            <w:r>
              <w:br/>
              <w:t>Generell werden ausschließlich Datensätze der QS-Dokumentation (Teildatensatz DEK) berücks</w:t>
            </w:r>
            <w:r>
              <w:t xml:space="preserve">ichtigt, wenn die Patientin oder der Patient im Erfassungsjahr entlassen wurde und das Feld "Gradeinteilung und Lokalisation des Dekubitus" (QS_HOECHSTGRADDEK) einem der folgenden ICD-Kodes entspricht: L89.1*, L89.2*, L89.3* oder L89.9*. Zusätzlich werden </w:t>
            </w:r>
            <w:r>
              <w:t xml:space="preserve">Datensätze von Patientinnen und Patienten unter 20 Jahren und/oder nicht plausiblen Angaben zum Alter ausgeschlossen. </w:t>
            </w:r>
            <w:r>
              <w:br/>
              <w:t xml:space="preserve"> </w:t>
            </w:r>
            <w:r>
              <w:br/>
              <w:t xml:space="preserve">O (observed) </w:t>
            </w:r>
            <w:r>
              <w:br/>
              <w:t>Für die Berechnung des Zählers der beobachteten Rate werden die Daten aus der QS-Dokumentation verwendet. Falls keine Dat</w:t>
            </w:r>
            <w:r>
              <w:t xml:space="preserve">ensätze aus der QS-Dokumentation vorliegen, aber eine Risikostatistik verfügbar ist, wird der Zähler der beobachteten Rate auf 0 gesetzt. </w:t>
            </w:r>
            <w:r>
              <w:br/>
              <w:t xml:space="preserve"> </w:t>
            </w:r>
            <w:r>
              <w:br/>
              <w:t>Es werden alle Patientinnen und Patienten ab 20 Jahren mit mindestens einem stationär erworbenen Dekubitus Grad/Kat</w:t>
            </w:r>
            <w:r>
              <w:t>egorie 2 bis 4 oder nicht näher bezeichneten Grades/bezeichneter Kategorie berücksichtigt. Stationär erworben bedeutet, dass die Angabe zu POA ("Present on Admission") "Nein: Diagnose war bei Aufnahme ins Krankenhaus nicht vorhanden" oder "Unbekannt infolg</w:t>
            </w:r>
            <w:r>
              <w:t xml:space="preserve">e unvollständiger Dokumentation" ist. </w:t>
            </w:r>
            <w:r>
              <w:br/>
              <w:t xml:space="preserve"> </w:t>
            </w:r>
            <w:r>
              <w:br/>
              <w:t xml:space="preserve">E (expected) </w:t>
            </w:r>
            <w:r>
              <w:br/>
              <w:t>Für den Zähler der erwarteten Rate werden die Daten aus der Risikostatistik verwendet. Die Einzelergebnisse (auf Datensatzebene) des Dekubitus-Score für QI-ID 52009 werden auf Standortebene summiert.</w:t>
            </w:r>
          </w:p>
        </w:tc>
      </w:tr>
      <w:tr w:rsidR="000955B5" w14:paraId="6B4736E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0CF3CE" w14:textId="77777777" w:rsidR="000955B5" w:rsidRPr="00E37ACC" w:rsidRDefault="00192759" w:rsidP="000955B5">
            <w:pPr>
              <w:pStyle w:val="Tabellenkopf"/>
            </w:pPr>
            <w:r w:rsidRPr="00E37ACC">
              <w:lastRenderedPageBreak/>
              <w:t>Teildatensatzbezug</w:t>
            </w:r>
          </w:p>
        </w:tc>
        <w:tc>
          <w:tcPr>
            <w:tcW w:w="5885" w:type="dxa"/>
          </w:tcPr>
          <w:p w14:paraId="45F1E0BB"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DEK:B (QS-Dokumentation); RST:RST (Risikostatistik)</w:t>
            </w:r>
          </w:p>
        </w:tc>
      </w:tr>
      <w:tr w:rsidR="00CA3AE5" w14:paraId="29DD0ED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1346DE" w14:textId="77777777" w:rsidR="00CA3AE5" w:rsidRPr="00E37ACC" w:rsidRDefault="00192759" w:rsidP="00CA3AE5">
            <w:pPr>
              <w:pStyle w:val="Tabellenkopf"/>
            </w:pPr>
            <w:r>
              <w:t>Formel</w:t>
            </w:r>
          </w:p>
        </w:tc>
        <w:tc>
          <w:tcPr>
            <w:tcW w:w="5885" w:type="dxa"/>
          </w:tcPr>
          <w:p w14:paraId="4C92769C" w14:textId="77777777" w:rsidR="00CA3AE5" w:rsidRPr="00955893" w:rsidRDefault="0019275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numerator &lt;- evaluate( </w:t>
            </w:r>
            <w:r>
              <w:rPr>
                <w:rStyle w:val="Code"/>
              </w:rPr>
              <w:br/>
              <w:t xml:space="preserve">  fn_DEKDatensatzPlausibel &amp;  </w:t>
            </w:r>
            <w:r>
              <w:rPr>
                <w:rStyle w:val="Code"/>
              </w:rPr>
              <w:br/>
              <w:t xml:space="preserve">  fn_DEKGrad_2bis4 &amp;  </w:t>
            </w:r>
            <w:r>
              <w:rPr>
                <w:rStyle w:val="Code"/>
              </w:rPr>
              <w:br/>
              <w:t xml:space="preserve">  fn_DEKnichtPOA </w:t>
            </w:r>
            <w:r>
              <w:rPr>
                <w:rStyle w:val="Code"/>
              </w:rPr>
              <w:br/>
              <w:t xml:space="preserve">) </w:t>
            </w:r>
            <w:r>
              <w:rPr>
                <w:rStyle w:val="Code"/>
              </w:rPr>
              <w:br/>
              <w:t xml:space="preserve"> </w:t>
            </w:r>
            <w:r>
              <w:rPr>
                <w:rStyle w:val="Code"/>
              </w:rPr>
              <w:br/>
              <w:t xml:space="preserve">denominator &lt;- import_results(module = "RST",  </w:t>
            </w:r>
            <w:r>
              <w:rPr>
                <w:rStyle w:val="Code"/>
              </w:rPr>
              <w:br/>
              <w:t xml:space="preserve">id = "24851_52009") </w:t>
            </w:r>
            <w:r>
              <w:rPr>
                <w:rStyle w:val="Code"/>
              </w:rPr>
              <w:br/>
              <w:t xml:space="preserve"> </w:t>
            </w:r>
            <w:r>
              <w:rPr>
                <w:rStyle w:val="Code"/>
              </w:rPr>
              <w:br/>
            </w:r>
            <w:r>
              <w:rPr>
                <w:rStyle w:val="Code"/>
              </w:rPr>
              <w:t xml:space="preserve">expected &lt;- import_results(module = "RST",  </w:t>
            </w:r>
            <w:r>
              <w:rPr>
                <w:rStyle w:val="Code"/>
              </w:rPr>
              <w:br/>
              <w:t xml:space="preserve">id = "23014_52009") </w:t>
            </w:r>
            <w:r>
              <w:rPr>
                <w:rStyle w:val="Code"/>
              </w:rPr>
              <w:br/>
              <w:t xml:space="preserve"> </w:t>
            </w:r>
            <w:r>
              <w:rPr>
                <w:rStyle w:val="Code"/>
              </w:rPr>
              <w:br/>
              <w:t>quotient_indicator(numerator = numerator, denominator = denominator, expected = expected, units_from = "denominator")</w:t>
            </w:r>
          </w:p>
        </w:tc>
      </w:tr>
      <w:tr w:rsidR="00CA3AE5" w14:paraId="43E8CAB6"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208F5BF2" w14:textId="77777777" w:rsidR="00CA3AE5" w:rsidRPr="00E37ACC" w:rsidRDefault="00192759"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1129A401"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36C726D6" w14:textId="77777777" w:rsidR="00CA3AE5" w:rsidRPr="00A20477" w:rsidRDefault="00192759" w:rsidP="00CA3AE5">
                  <w:pPr>
                    <w:pStyle w:val="Tabellenkopf"/>
                    <w:rPr>
                      <w:szCs w:val="18"/>
                    </w:rPr>
                  </w:pPr>
                  <w:r>
                    <w:rPr>
                      <w:szCs w:val="18"/>
                    </w:rPr>
                    <w:t>O (observed)</w:t>
                  </w:r>
                </w:p>
              </w:tc>
            </w:tr>
            <w:tr w:rsidR="00CA3AE5" w:rsidRPr="00743DF3" w14:paraId="00EF091E" w14:textId="77777777" w:rsidTr="00D34D7F">
              <w:tc>
                <w:tcPr>
                  <w:tcW w:w="2125" w:type="dxa"/>
                  <w:tcBorders>
                    <w:top w:val="single" w:sz="4" w:space="0" w:color="BFBFBF" w:themeColor="background1" w:themeShade="BF"/>
                  </w:tcBorders>
                  <w:vAlign w:val="center"/>
                </w:tcPr>
                <w:p w14:paraId="0585800D" w14:textId="77777777" w:rsidR="00CA3AE5" w:rsidRDefault="00192759"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6D8E2359" w14:textId="77777777" w:rsidR="00CA3AE5" w:rsidRPr="00CD53BC" w:rsidRDefault="00192759" w:rsidP="004217A9">
                  <w:pPr>
                    <w:pStyle w:val="Tabellentext"/>
                    <w:rPr>
                      <w:szCs w:val="18"/>
                    </w:rPr>
                  </w:pPr>
                  <w:r>
                    <w:rPr>
                      <w:szCs w:val="18"/>
                    </w:rPr>
                    <w:t>Kalkulatorisc</w:t>
                  </w:r>
                  <w:r>
                    <w:rPr>
                      <w:szCs w:val="18"/>
                    </w:rPr>
                    <w:t>he Kennzahl</w:t>
                  </w:r>
                </w:p>
              </w:tc>
            </w:tr>
            <w:tr w:rsidR="00CA3AE5" w:rsidRPr="00743DF3" w14:paraId="6EC016D9" w14:textId="77777777" w:rsidTr="00D34D7F">
              <w:tc>
                <w:tcPr>
                  <w:tcW w:w="2125" w:type="dxa"/>
                  <w:vAlign w:val="center"/>
                </w:tcPr>
                <w:p w14:paraId="6D3D7A12" w14:textId="35AF2804" w:rsidR="00CA3AE5" w:rsidRPr="00A20477" w:rsidRDefault="00C32373" w:rsidP="00CA3AE5">
                  <w:pPr>
                    <w:pStyle w:val="Tabellentext"/>
                    <w:rPr>
                      <w:szCs w:val="18"/>
                    </w:rPr>
                  </w:pPr>
                  <w:del w:id="20" w:author="IQTIG" w:date="2020-04-27T15:03:00Z">
                    <w:r>
                      <w:rPr>
                        <w:szCs w:val="18"/>
                      </w:rPr>
                      <w:delText>Kennzahl-</w:delText>
                    </w:r>
                  </w:del>
                  <w:r w:rsidR="00192759">
                    <w:rPr>
                      <w:szCs w:val="18"/>
                    </w:rPr>
                    <w:t>ID</w:t>
                  </w:r>
                </w:p>
              </w:tc>
              <w:tc>
                <w:tcPr>
                  <w:tcW w:w="3755" w:type="dxa"/>
                  <w:vAlign w:val="center"/>
                </w:tcPr>
                <w:p w14:paraId="6A80EAE4" w14:textId="77777777" w:rsidR="00CA3AE5" w:rsidRPr="001258DD" w:rsidRDefault="00192759" w:rsidP="004217A9">
                  <w:pPr>
                    <w:pStyle w:val="Tabellentext"/>
                    <w:rPr>
                      <w:color w:val="000000"/>
                      <w:szCs w:val="18"/>
                      <w:lang w:eastAsia="de-DE"/>
                    </w:rPr>
                  </w:pPr>
                  <w:r>
                    <w:rPr>
                      <w:color w:val="000000"/>
                      <w:szCs w:val="18"/>
                    </w:rPr>
                    <w:t>O_52009</w:t>
                  </w:r>
                </w:p>
              </w:tc>
            </w:tr>
            <w:tr w:rsidR="00CA3AE5" w:rsidRPr="00743DF3" w14:paraId="507D607A" w14:textId="77777777" w:rsidTr="00D34D7F">
              <w:tc>
                <w:tcPr>
                  <w:tcW w:w="2125" w:type="dxa"/>
                  <w:vAlign w:val="center"/>
                </w:tcPr>
                <w:p w14:paraId="5A3983DB" w14:textId="77777777" w:rsidR="00CA3AE5" w:rsidRDefault="00192759" w:rsidP="00CA3AE5">
                  <w:pPr>
                    <w:pStyle w:val="Tabellentext"/>
                    <w:rPr>
                      <w:szCs w:val="18"/>
                    </w:rPr>
                  </w:pPr>
                  <w:r>
                    <w:rPr>
                      <w:szCs w:val="18"/>
                    </w:rPr>
                    <w:t>Bezug zu QS-Ergebnissen</w:t>
                  </w:r>
                </w:p>
              </w:tc>
              <w:tc>
                <w:tcPr>
                  <w:tcW w:w="3755" w:type="dxa"/>
                  <w:vAlign w:val="center"/>
                </w:tcPr>
                <w:p w14:paraId="6B8460AB" w14:textId="77777777" w:rsidR="00CA3AE5" w:rsidRDefault="00192759" w:rsidP="004217A9">
                  <w:pPr>
                    <w:pStyle w:val="Tabellentext"/>
                    <w:rPr>
                      <w:szCs w:val="18"/>
                    </w:rPr>
                  </w:pPr>
                  <w:r>
                    <w:rPr>
                      <w:szCs w:val="18"/>
                    </w:rPr>
                    <w:t>52009</w:t>
                  </w:r>
                </w:p>
              </w:tc>
            </w:tr>
            <w:tr w:rsidR="00CA3AE5" w:rsidRPr="00743DF3" w14:paraId="002642FB" w14:textId="77777777" w:rsidTr="00D34D7F">
              <w:tc>
                <w:tcPr>
                  <w:tcW w:w="2125" w:type="dxa"/>
                  <w:vAlign w:val="center"/>
                </w:tcPr>
                <w:p w14:paraId="74EB18EF" w14:textId="77777777" w:rsidR="00CA3AE5" w:rsidRDefault="00192759" w:rsidP="00CA3AE5">
                  <w:pPr>
                    <w:pStyle w:val="Tabellentext"/>
                    <w:rPr>
                      <w:szCs w:val="18"/>
                    </w:rPr>
                  </w:pPr>
                  <w:r>
                    <w:rPr>
                      <w:szCs w:val="18"/>
                    </w:rPr>
                    <w:t>Bezug zum Verfahren</w:t>
                  </w:r>
                </w:p>
              </w:tc>
              <w:tc>
                <w:tcPr>
                  <w:tcW w:w="3755" w:type="dxa"/>
                  <w:vAlign w:val="center"/>
                </w:tcPr>
                <w:p w14:paraId="7A288940" w14:textId="77777777" w:rsidR="00CA3AE5" w:rsidRDefault="00192759" w:rsidP="004217A9">
                  <w:pPr>
                    <w:pStyle w:val="Tabellentext"/>
                    <w:rPr>
                      <w:szCs w:val="18"/>
                    </w:rPr>
                  </w:pPr>
                  <w:r>
                    <w:rPr>
                      <w:szCs w:val="18"/>
                    </w:rPr>
                    <w:t>DeQS</w:t>
                  </w:r>
                </w:p>
              </w:tc>
            </w:tr>
            <w:tr w:rsidR="00CA3AE5" w:rsidRPr="00743DF3" w14:paraId="7FAF9D33" w14:textId="77777777" w:rsidTr="00D34D7F">
              <w:tc>
                <w:tcPr>
                  <w:tcW w:w="2125" w:type="dxa"/>
                  <w:tcBorders>
                    <w:bottom w:val="single" w:sz="4" w:space="0" w:color="BFBFBF" w:themeColor="background1" w:themeShade="BF"/>
                  </w:tcBorders>
                  <w:vAlign w:val="center"/>
                </w:tcPr>
                <w:p w14:paraId="56E44BDB" w14:textId="77777777" w:rsidR="00CA3AE5" w:rsidRDefault="00192759" w:rsidP="00CA3AE5">
                  <w:pPr>
                    <w:pStyle w:val="Tabellentext"/>
                    <w:rPr>
                      <w:szCs w:val="18"/>
                    </w:rPr>
                  </w:pPr>
                  <w:r>
                    <w:rPr>
                      <w:szCs w:val="18"/>
                    </w:rPr>
                    <w:t>Sortierung</w:t>
                  </w:r>
                </w:p>
              </w:tc>
              <w:tc>
                <w:tcPr>
                  <w:tcW w:w="3755" w:type="dxa"/>
                  <w:vAlign w:val="center"/>
                </w:tcPr>
                <w:p w14:paraId="0F3F0500" w14:textId="77777777" w:rsidR="00CA3AE5" w:rsidRDefault="00192759" w:rsidP="004217A9">
                  <w:pPr>
                    <w:pStyle w:val="Tabellentext"/>
                    <w:rPr>
                      <w:szCs w:val="18"/>
                    </w:rPr>
                  </w:pPr>
                  <w:r>
                    <w:rPr>
                      <w:szCs w:val="18"/>
                    </w:rPr>
                    <w:t>-</w:t>
                  </w:r>
                </w:p>
              </w:tc>
            </w:tr>
            <w:tr w:rsidR="00CA3AE5" w:rsidRPr="00743DF3" w14:paraId="1D0784E6" w14:textId="77777777" w:rsidTr="00D34D7F">
              <w:tc>
                <w:tcPr>
                  <w:tcW w:w="2125" w:type="dxa"/>
                  <w:tcBorders>
                    <w:top w:val="single" w:sz="4" w:space="0" w:color="BFBFBF" w:themeColor="background1" w:themeShade="BF"/>
                  </w:tcBorders>
                  <w:vAlign w:val="center"/>
                </w:tcPr>
                <w:p w14:paraId="0F2EA351" w14:textId="77777777" w:rsidR="00CA3AE5" w:rsidRDefault="00192759" w:rsidP="00CA3AE5">
                  <w:pPr>
                    <w:pStyle w:val="Tabellentext"/>
                    <w:rPr>
                      <w:szCs w:val="18"/>
                    </w:rPr>
                  </w:pPr>
                  <w:r>
                    <w:rPr>
                      <w:szCs w:val="18"/>
                    </w:rPr>
                    <w:t>Rechenregel</w:t>
                  </w:r>
                </w:p>
              </w:tc>
              <w:tc>
                <w:tcPr>
                  <w:tcW w:w="3755" w:type="dxa"/>
                  <w:vAlign w:val="center"/>
                </w:tcPr>
                <w:p w14:paraId="0B3C2296" w14:textId="77777777" w:rsidR="00CA3AE5" w:rsidRDefault="00192759" w:rsidP="004217A9">
                  <w:pPr>
                    <w:pStyle w:val="Tabellentext"/>
                    <w:rPr>
                      <w:szCs w:val="18"/>
                    </w:rPr>
                  </w:pPr>
                  <w:r>
                    <w:rPr>
                      <w:szCs w:val="18"/>
                    </w:rPr>
                    <w:t>Beobachtete Rate an Patientinnen und Patienten ab 20 Jahren mit mindestens einem Dekubitus Grad/Kategorie 2 bis 4 oder nicht näher bezeichneten Grades/bezeichneter Kategorie, der im Krankenhaus erworben wurde oder für den nicht angegeben wurde, dass der De</w:t>
                  </w:r>
                  <w:r>
                    <w:rPr>
                      <w:szCs w:val="18"/>
                    </w:rPr>
                    <w:t>kubitus bereits bei Aufnahme bestand</w:t>
                  </w:r>
                </w:p>
              </w:tc>
            </w:tr>
            <w:tr w:rsidR="00CA3AE5" w:rsidRPr="00743DF3" w14:paraId="73BBCB21" w14:textId="77777777" w:rsidTr="00D34D7F">
              <w:tc>
                <w:tcPr>
                  <w:tcW w:w="2125" w:type="dxa"/>
                  <w:tcBorders>
                    <w:top w:val="single" w:sz="4" w:space="0" w:color="BFBFBF" w:themeColor="background1" w:themeShade="BF"/>
                  </w:tcBorders>
                  <w:vAlign w:val="center"/>
                </w:tcPr>
                <w:p w14:paraId="44822C11" w14:textId="77777777" w:rsidR="00CA3AE5" w:rsidRPr="00A20477" w:rsidRDefault="00192759" w:rsidP="00CA3AE5">
                  <w:pPr>
                    <w:pStyle w:val="Tabellentext"/>
                    <w:rPr>
                      <w:szCs w:val="18"/>
                    </w:rPr>
                  </w:pPr>
                  <w:r>
                    <w:rPr>
                      <w:szCs w:val="18"/>
                    </w:rPr>
                    <w:lastRenderedPageBreak/>
                    <w:t>Operator</w:t>
                  </w:r>
                </w:p>
              </w:tc>
              <w:tc>
                <w:tcPr>
                  <w:tcW w:w="3755" w:type="dxa"/>
                  <w:tcBorders>
                    <w:top w:val="single" w:sz="4" w:space="0" w:color="BFBFBF" w:themeColor="background1" w:themeShade="BF"/>
                  </w:tcBorders>
                  <w:vAlign w:val="center"/>
                </w:tcPr>
                <w:p w14:paraId="50E17113" w14:textId="77777777" w:rsidR="00CA3AE5" w:rsidRPr="00CD53BC" w:rsidRDefault="00192759" w:rsidP="004217A9">
                  <w:pPr>
                    <w:pStyle w:val="Tabellentext"/>
                    <w:rPr>
                      <w:szCs w:val="18"/>
                    </w:rPr>
                  </w:pPr>
                  <w:r>
                    <w:rPr>
                      <w:szCs w:val="18"/>
                    </w:rPr>
                    <w:t>Anteil</w:t>
                  </w:r>
                </w:p>
              </w:tc>
            </w:tr>
            <w:tr w:rsidR="00CA3AE5" w:rsidRPr="00743DF3" w14:paraId="2D93C8E0" w14:textId="77777777" w:rsidTr="00D34D7F">
              <w:tc>
                <w:tcPr>
                  <w:tcW w:w="2125" w:type="dxa"/>
                  <w:vAlign w:val="center"/>
                </w:tcPr>
                <w:p w14:paraId="066C9A0B" w14:textId="77777777" w:rsidR="00CA3AE5" w:rsidRDefault="00192759" w:rsidP="00CA3AE5">
                  <w:pPr>
                    <w:pStyle w:val="Tabellentext"/>
                    <w:rPr>
                      <w:szCs w:val="18"/>
                    </w:rPr>
                  </w:pPr>
                  <w:r>
                    <w:rPr>
                      <w:szCs w:val="18"/>
                    </w:rPr>
                    <w:t>Teildatensatz</w:t>
                  </w:r>
                  <w:r>
                    <w:rPr>
                      <w:szCs w:val="18"/>
                    </w:rPr>
                    <w:t>bezug</w:t>
                  </w:r>
                </w:p>
              </w:tc>
              <w:tc>
                <w:tcPr>
                  <w:tcW w:w="3755" w:type="dxa"/>
                  <w:vAlign w:val="center"/>
                </w:tcPr>
                <w:p w14:paraId="0F5E3E96" w14:textId="77777777" w:rsidR="00CA3AE5" w:rsidRPr="001C3626" w:rsidRDefault="00192759" w:rsidP="004217A9">
                  <w:pPr>
                    <w:pStyle w:val="Tabellentext"/>
                    <w:rPr>
                      <w:szCs w:val="18"/>
                    </w:rPr>
                  </w:pPr>
                  <w:r>
                    <w:rPr>
                      <w:szCs w:val="18"/>
                    </w:rPr>
                    <w:t>DEK:B (QS-Dokumentation); RST:RST (Risikostatistik)</w:t>
                  </w:r>
                </w:p>
              </w:tc>
            </w:tr>
            <w:tr w:rsidR="00D02E0D" w:rsidRPr="00743DF3" w14:paraId="2C3CE804" w14:textId="77777777" w:rsidTr="00D34D7F">
              <w:tc>
                <w:tcPr>
                  <w:tcW w:w="2125" w:type="dxa"/>
                  <w:vAlign w:val="center"/>
                </w:tcPr>
                <w:p w14:paraId="198DFEB0" w14:textId="77777777" w:rsidR="00D02E0D" w:rsidRDefault="00192759" w:rsidP="00CA3AE5">
                  <w:pPr>
                    <w:pStyle w:val="Tabellentext"/>
                    <w:rPr>
                      <w:szCs w:val="18"/>
                    </w:rPr>
                  </w:pPr>
                  <w:r>
                    <w:rPr>
                      <w:szCs w:val="18"/>
                    </w:rPr>
                    <w:t>Formel</w:t>
                  </w:r>
                </w:p>
              </w:tc>
              <w:tc>
                <w:tcPr>
                  <w:tcW w:w="3755" w:type="dxa"/>
                </w:tcPr>
                <w:p w14:paraId="77705A16" w14:textId="77777777" w:rsidR="00D02E0D" w:rsidRPr="00E344FD" w:rsidRDefault="00192759" w:rsidP="004217A9">
                  <w:pPr>
                    <w:pStyle w:val="CodeOhneSilbentrennung"/>
                  </w:pPr>
                  <w:r>
                    <w:t xml:space="preserve">result &lt;- import_indicator(module = "DEK", id = "52009") </w:t>
                  </w:r>
                  <w:r>
                    <w:br/>
                    <w:t>as_o_indicator_result(result)</w:t>
                  </w:r>
                </w:p>
              </w:tc>
            </w:tr>
            <w:tr w:rsidR="00CA3AE5" w:rsidRPr="00AC590F" w14:paraId="5334F073" w14:textId="77777777" w:rsidTr="00D34D7F">
              <w:tc>
                <w:tcPr>
                  <w:tcW w:w="2125" w:type="dxa"/>
                  <w:vAlign w:val="center"/>
                </w:tcPr>
                <w:p w14:paraId="379DBC31" w14:textId="77777777" w:rsidR="00CA3AE5" w:rsidRPr="00AC590F" w:rsidRDefault="00192759" w:rsidP="00CA3AE5">
                  <w:pPr>
                    <w:pStyle w:val="Tabellentext"/>
                    <w:rPr>
                      <w:rFonts w:cstheme="minorHAnsi"/>
                      <w:szCs w:val="18"/>
                    </w:rPr>
                  </w:pPr>
                  <w:r w:rsidRPr="00AC590F">
                    <w:rPr>
                      <w:rFonts w:cs="Calibri"/>
                      <w:szCs w:val="18"/>
                    </w:rPr>
                    <w:t>Darstellung</w:t>
                  </w:r>
                </w:p>
              </w:tc>
              <w:tc>
                <w:tcPr>
                  <w:tcW w:w="3755" w:type="dxa"/>
                  <w:vAlign w:val="center"/>
                </w:tcPr>
                <w:p w14:paraId="39497C5E" w14:textId="77777777" w:rsidR="00CA3AE5" w:rsidRPr="00AC590F" w:rsidRDefault="00192759"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6CB29050" w14:textId="77777777" w:rsidTr="00D34D7F">
              <w:tc>
                <w:tcPr>
                  <w:tcW w:w="2125" w:type="dxa"/>
                  <w:tcBorders>
                    <w:bottom w:val="single" w:sz="4" w:space="0" w:color="BFBFBF" w:themeColor="background1" w:themeShade="BF"/>
                  </w:tcBorders>
                  <w:vAlign w:val="center"/>
                </w:tcPr>
                <w:p w14:paraId="30F93E80" w14:textId="77777777" w:rsidR="00CA3AE5" w:rsidRPr="00AC590F" w:rsidRDefault="00192759"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64DF7C5B" w14:textId="77777777" w:rsidR="00CA3AE5" w:rsidRPr="00AC590F" w:rsidRDefault="00192759" w:rsidP="004217A9">
                  <w:pPr>
                    <w:pStyle w:val="Tabellentext"/>
                    <w:rPr>
                      <w:rFonts w:cstheme="minorHAnsi"/>
                      <w:szCs w:val="18"/>
                    </w:rPr>
                  </w:pPr>
                  <w:r>
                    <w:rPr>
                      <w:rFonts w:cs="Calibri"/>
                      <w:szCs w:val="18"/>
                    </w:rPr>
                    <w:t>-</w:t>
                  </w:r>
                </w:p>
              </w:tc>
            </w:tr>
          </w:tbl>
          <w:p w14:paraId="1957446D" w14:textId="77777777" w:rsidR="00CA3AE5" w:rsidRPr="00E3098F" w:rsidRDefault="00192759"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1712D005"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54B57C09" w14:textId="77777777" w:rsidR="00CA3AE5" w:rsidRPr="00E37ACC" w:rsidRDefault="00192759"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1059C9E1"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51644FE4" w14:textId="77777777" w:rsidR="00CA3AE5" w:rsidRPr="00A20477" w:rsidRDefault="00192759" w:rsidP="00CA3AE5">
                  <w:pPr>
                    <w:pStyle w:val="Tabellenkopf"/>
                    <w:rPr>
                      <w:szCs w:val="18"/>
                    </w:rPr>
                  </w:pPr>
                  <w:r>
                    <w:rPr>
                      <w:szCs w:val="18"/>
                    </w:rPr>
                    <w:t>E (expected)</w:t>
                  </w:r>
                </w:p>
              </w:tc>
            </w:tr>
            <w:tr w:rsidR="00CA3AE5" w:rsidRPr="00743DF3" w14:paraId="46CC8B36" w14:textId="77777777" w:rsidTr="00D34D7F">
              <w:tc>
                <w:tcPr>
                  <w:tcW w:w="2125" w:type="dxa"/>
                  <w:tcBorders>
                    <w:top w:val="single" w:sz="4" w:space="0" w:color="BFBFBF" w:themeColor="background1" w:themeShade="BF"/>
                  </w:tcBorders>
                  <w:vAlign w:val="center"/>
                </w:tcPr>
                <w:p w14:paraId="5FA26D5D" w14:textId="77777777" w:rsidR="00CA3AE5" w:rsidRDefault="00192759"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754A8490" w14:textId="77777777" w:rsidR="00CA3AE5" w:rsidRPr="00CD53BC" w:rsidRDefault="00192759" w:rsidP="004217A9">
                  <w:pPr>
                    <w:pStyle w:val="Tabellentext"/>
                    <w:rPr>
                      <w:szCs w:val="18"/>
                    </w:rPr>
                  </w:pPr>
                  <w:r>
                    <w:rPr>
                      <w:szCs w:val="18"/>
                    </w:rPr>
                    <w:t>Kalkulatorische Kennzahl</w:t>
                  </w:r>
                </w:p>
              </w:tc>
            </w:tr>
            <w:tr w:rsidR="00CA3AE5" w:rsidRPr="00743DF3" w14:paraId="1CA0B75F" w14:textId="77777777" w:rsidTr="00D34D7F">
              <w:tc>
                <w:tcPr>
                  <w:tcW w:w="2125" w:type="dxa"/>
                  <w:vAlign w:val="center"/>
                </w:tcPr>
                <w:p w14:paraId="30057D0C" w14:textId="1B9EFAD8" w:rsidR="00CA3AE5" w:rsidRPr="00A20477" w:rsidRDefault="00C32373" w:rsidP="00CA3AE5">
                  <w:pPr>
                    <w:pStyle w:val="Tabellentext"/>
                    <w:rPr>
                      <w:szCs w:val="18"/>
                    </w:rPr>
                  </w:pPr>
                  <w:del w:id="21" w:author="IQTIG" w:date="2020-04-27T15:03:00Z">
                    <w:r>
                      <w:rPr>
                        <w:szCs w:val="18"/>
                      </w:rPr>
                      <w:delText>Kennzahl-</w:delText>
                    </w:r>
                  </w:del>
                  <w:r w:rsidR="00192759">
                    <w:rPr>
                      <w:szCs w:val="18"/>
                    </w:rPr>
                    <w:t>ID</w:t>
                  </w:r>
                </w:p>
              </w:tc>
              <w:tc>
                <w:tcPr>
                  <w:tcW w:w="3755" w:type="dxa"/>
                  <w:vAlign w:val="center"/>
                </w:tcPr>
                <w:p w14:paraId="5D9AF473" w14:textId="77777777" w:rsidR="00CA3AE5" w:rsidRPr="001258DD" w:rsidRDefault="00192759" w:rsidP="004217A9">
                  <w:pPr>
                    <w:pStyle w:val="Tabellentext"/>
                    <w:rPr>
                      <w:color w:val="000000"/>
                      <w:szCs w:val="18"/>
                      <w:lang w:eastAsia="de-DE"/>
                    </w:rPr>
                  </w:pPr>
                  <w:r>
                    <w:rPr>
                      <w:color w:val="000000"/>
                      <w:szCs w:val="18"/>
                    </w:rPr>
                    <w:t>E_52009</w:t>
                  </w:r>
                </w:p>
              </w:tc>
            </w:tr>
            <w:tr w:rsidR="00CA3AE5" w:rsidRPr="00743DF3" w14:paraId="789CE59A" w14:textId="77777777" w:rsidTr="00D34D7F">
              <w:tc>
                <w:tcPr>
                  <w:tcW w:w="2125" w:type="dxa"/>
                  <w:vAlign w:val="center"/>
                </w:tcPr>
                <w:p w14:paraId="5CA777F3" w14:textId="77777777" w:rsidR="00CA3AE5" w:rsidRDefault="00192759" w:rsidP="00CA3AE5">
                  <w:pPr>
                    <w:pStyle w:val="Tabellentext"/>
                    <w:rPr>
                      <w:szCs w:val="18"/>
                    </w:rPr>
                  </w:pPr>
                  <w:r>
                    <w:rPr>
                      <w:szCs w:val="18"/>
                    </w:rPr>
                    <w:t>Bezug zu QS-Ergebnissen</w:t>
                  </w:r>
                </w:p>
              </w:tc>
              <w:tc>
                <w:tcPr>
                  <w:tcW w:w="3755" w:type="dxa"/>
                  <w:vAlign w:val="center"/>
                </w:tcPr>
                <w:p w14:paraId="1FB18736" w14:textId="77777777" w:rsidR="00CA3AE5" w:rsidRDefault="00192759" w:rsidP="004217A9">
                  <w:pPr>
                    <w:pStyle w:val="Tabellentext"/>
                    <w:rPr>
                      <w:szCs w:val="18"/>
                    </w:rPr>
                  </w:pPr>
                  <w:r>
                    <w:rPr>
                      <w:szCs w:val="18"/>
                    </w:rPr>
                    <w:t>52009</w:t>
                  </w:r>
                </w:p>
              </w:tc>
            </w:tr>
            <w:tr w:rsidR="00CA3AE5" w:rsidRPr="00743DF3" w14:paraId="78FFE3E9" w14:textId="77777777" w:rsidTr="00D34D7F">
              <w:tc>
                <w:tcPr>
                  <w:tcW w:w="2125" w:type="dxa"/>
                  <w:vAlign w:val="center"/>
                </w:tcPr>
                <w:p w14:paraId="36212D9F" w14:textId="77777777" w:rsidR="00CA3AE5" w:rsidRDefault="00192759" w:rsidP="00CA3AE5">
                  <w:pPr>
                    <w:pStyle w:val="Tabellentext"/>
                    <w:rPr>
                      <w:szCs w:val="18"/>
                    </w:rPr>
                  </w:pPr>
                  <w:r>
                    <w:rPr>
                      <w:szCs w:val="18"/>
                    </w:rPr>
                    <w:t>Bezug zum Verfahren</w:t>
                  </w:r>
                </w:p>
              </w:tc>
              <w:tc>
                <w:tcPr>
                  <w:tcW w:w="3755" w:type="dxa"/>
                  <w:vAlign w:val="center"/>
                </w:tcPr>
                <w:p w14:paraId="31DFFD29" w14:textId="77777777" w:rsidR="00CA3AE5" w:rsidRDefault="00192759" w:rsidP="004217A9">
                  <w:pPr>
                    <w:pStyle w:val="Tabellentext"/>
                    <w:rPr>
                      <w:szCs w:val="18"/>
                    </w:rPr>
                  </w:pPr>
                  <w:r>
                    <w:rPr>
                      <w:szCs w:val="18"/>
                    </w:rPr>
                    <w:t>DeQS</w:t>
                  </w:r>
                </w:p>
              </w:tc>
            </w:tr>
            <w:tr w:rsidR="00CA3AE5" w:rsidRPr="00743DF3" w14:paraId="47FA87CD" w14:textId="77777777" w:rsidTr="00D34D7F">
              <w:tc>
                <w:tcPr>
                  <w:tcW w:w="2125" w:type="dxa"/>
                  <w:tcBorders>
                    <w:bottom w:val="single" w:sz="4" w:space="0" w:color="BFBFBF" w:themeColor="background1" w:themeShade="BF"/>
                  </w:tcBorders>
                  <w:vAlign w:val="center"/>
                </w:tcPr>
                <w:p w14:paraId="0BD74F91" w14:textId="77777777" w:rsidR="00CA3AE5" w:rsidRDefault="00192759" w:rsidP="00CA3AE5">
                  <w:pPr>
                    <w:pStyle w:val="Tabellentext"/>
                    <w:rPr>
                      <w:szCs w:val="18"/>
                    </w:rPr>
                  </w:pPr>
                  <w:r>
                    <w:rPr>
                      <w:szCs w:val="18"/>
                    </w:rPr>
                    <w:t>Sortierung</w:t>
                  </w:r>
                </w:p>
              </w:tc>
              <w:tc>
                <w:tcPr>
                  <w:tcW w:w="3755" w:type="dxa"/>
                  <w:vAlign w:val="center"/>
                </w:tcPr>
                <w:p w14:paraId="5E143322" w14:textId="77777777" w:rsidR="00CA3AE5" w:rsidRDefault="00192759" w:rsidP="004217A9">
                  <w:pPr>
                    <w:pStyle w:val="Tabellentext"/>
                    <w:rPr>
                      <w:szCs w:val="18"/>
                    </w:rPr>
                  </w:pPr>
                  <w:r>
                    <w:rPr>
                      <w:szCs w:val="18"/>
                    </w:rPr>
                    <w:t>-</w:t>
                  </w:r>
                </w:p>
              </w:tc>
            </w:tr>
            <w:tr w:rsidR="00CA3AE5" w:rsidRPr="00743DF3" w14:paraId="1F43F919" w14:textId="77777777" w:rsidTr="00D34D7F">
              <w:tc>
                <w:tcPr>
                  <w:tcW w:w="2125" w:type="dxa"/>
                  <w:tcBorders>
                    <w:top w:val="single" w:sz="4" w:space="0" w:color="BFBFBF" w:themeColor="background1" w:themeShade="BF"/>
                  </w:tcBorders>
                  <w:vAlign w:val="center"/>
                </w:tcPr>
                <w:p w14:paraId="7138A540" w14:textId="77777777" w:rsidR="00CA3AE5" w:rsidRDefault="00192759" w:rsidP="00CA3AE5">
                  <w:pPr>
                    <w:pStyle w:val="Tabellentext"/>
                    <w:rPr>
                      <w:szCs w:val="18"/>
                    </w:rPr>
                  </w:pPr>
                  <w:r>
                    <w:rPr>
                      <w:szCs w:val="18"/>
                    </w:rPr>
                    <w:t>Rechenregel</w:t>
                  </w:r>
                </w:p>
              </w:tc>
              <w:tc>
                <w:tcPr>
                  <w:tcW w:w="3755" w:type="dxa"/>
                  <w:vAlign w:val="center"/>
                </w:tcPr>
                <w:p w14:paraId="25288A07" w14:textId="3D09FEB2" w:rsidR="00CA3AE5" w:rsidRDefault="00192759" w:rsidP="004217A9">
                  <w:pPr>
                    <w:pStyle w:val="Tabellentext"/>
                    <w:rPr>
                      <w:szCs w:val="18"/>
                    </w:rPr>
                  </w:pPr>
                  <w:r>
                    <w:rPr>
                      <w:szCs w:val="18"/>
                    </w:rPr>
                    <w:t>Erwartete Rate an Patientinnen und Patienten ab 20 Jahren mit mindestens einem Dekubitus Grad/Kategorie 2 bis 4 oder nicht näher bezeichneten Grades/bezeichneter Kategorie, der im Krankenhaus erworben wurde oder für den nicht angegeben wurde, dass der Deku</w:t>
                  </w:r>
                  <w:r>
                    <w:rPr>
                      <w:szCs w:val="18"/>
                    </w:rPr>
                    <w:t xml:space="preserve">bitus bereits bei Aufnahme bestand, risikoadjustiert nach logistischem Dekubitus-Score für </w:t>
                  </w:r>
                  <w:del w:id="22" w:author="IQTIG" w:date="2020-04-27T15:03:00Z">
                    <w:r w:rsidR="00C32373">
                      <w:rPr>
                        <w:szCs w:val="18"/>
                      </w:rPr>
                      <w:delText>QI-</w:delText>
                    </w:r>
                  </w:del>
                  <w:r>
                    <w:rPr>
                      <w:szCs w:val="18"/>
                    </w:rPr>
                    <w:t>ID 52009</w:t>
                  </w:r>
                </w:p>
              </w:tc>
            </w:tr>
            <w:tr w:rsidR="00CA3AE5" w:rsidRPr="00743DF3" w14:paraId="79040C26" w14:textId="77777777" w:rsidTr="00D34D7F">
              <w:tc>
                <w:tcPr>
                  <w:tcW w:w="2125" w:type="dxa"/>
                  <w:tcBorders>
                    <w:top w:val="single" w:sz="4" w:space="0" w:color="BFBFBF" w:themeColor="background1" w:themeShade="BF"/>
                  </w:tcBorders>
                  <w:vAlign w:val="center"/>
                </w:tcPr>
                <w:p w14:paraId="0DB803A9" w14:textId="77777777" w:rsidR="00CA3AE5" w:rsidRPr="00A20477" w:rsidRDefault="00192759"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67711A1F" w14:textId="77777777" w:rsidR="00CA3AE5" w:rsidRPr="00CD53BC" w:rsidRDefault="00192759" w:rsidP="004217A9">
                  <w:pPr>
                    <w:pStyle w:val="Tabellentext"/>
                    <w:rPr>
                      <w:szCs w:val="18"/>
                    </w:rPr>
                  </w:pPr>
                  <w:r>
                    <w:rPr>
                      <w:szCs w:val="18"/>
                    </w:rPr>
                    <w:t>Mittelwert</w:t>
                  </w:r>
                </w:p>
              </w:tc>
            </w:tr>
            <w:tr w:rsidR="00CA3AE5" w:rsidRPr="00743DF3" w14:paraId="5EAB3A2D" w14:textId="77777777" w:rsidTr="00D34D7F">
              <w:tc>
                <w:tcPr>
                  <w:tcW w:w="2125" w:type="dxa"/>
                  <w:vAlign w:val="center"/>
                </w:tcPr>
                <w:p w14:paraId="2B52F56F" w14:textId="77777777" w:rsidR="00CA3AE5" w:rsidRDefault="00192759" w:rsidP="00CA3AE5">
                  <w:pPr>
                    <w:pStyle w:val="Tabellentext"/>
                    <w:rPr>
                      <w:szCs w:val="18"/>
                    </w:rPr>
                  </w:pPr>
                  <w:r>
                    <w:rPr>
                      <w:szCs w:val="18"/>
                    </w:rPr>
                    <w:t>Teildatensatz</w:t>
                  </w:r>
                  <w:r>
                    <w:rPr>
                      <w:szCs w:val="18"/>
                    </w:rPr>
                    <w:t>bezug</w:t>
                  </w:r>
                </w:p>
              </w:tc>
              <w:tc>
                <w:tcPr>
                  <w:tcW w:w="3755" w:type="dxa"/>
                  <w:vAlign w:val="center"/>
                </w:tcPr>
                <w:p w14:paraId="289E5EE5" w14:textId="77777777" w:rsidR="00CA3AE5" w:rsidRPr="001C3626" w:rsidRDefault="00192759" w:rsidP="004217A9">
                  <w:pPr>
                    <w:pStyle w:val="Tabellentext"/>
                    <w:rPr>
                      <w:szCs w:val="18"/>
                    </w:rPr>
                  </w:pPr>
                  <w:r>
                    <w:rPr>
                      <w:szCs w:val="18"/>
                    </w:rPr>
                    <w:t>DEK:B (QS-Dokumentation); RST:RST (Risikostatistik)</w:t>
                  </w:r>
                </w:p>
              </w:tc>
            </w:tr>
            <w:tr w:rsidR="00D02E0D" w:rsidRPr="00743DF3" w14:paraId="428082EA" w14:textId="77777777" w:rsidTr="00D34D7F">
              <w:tc>
                <w:tcPr>
                  <w:tcW w:w="2125" w:type="dxa"/>
                  <w:vAlign w:val="center"/>
                </w:tcPr>
                <w:p w14:paraId="69E3B905" w14:textId="77777777" w:rsidR="00D02E0D" w:rsidRDefault="00192759" w:rsidP="00CA3AE5">
                  <w:pPr>
                    <w:pStyle w:val="Tabellentext"/>
                    <w:rPr>
                      <w:szCs w:val="18"/>
                    </w:rPr>
                  </w:pPr>
                  <w:r>
                    <w:rPr>
                      <w:szCs w:val="18"/>
                    </w:rPr>
                    <w:t>Formel</w:t>
                  </w:r>
                </w:p>
              </w:tc>
              <w:tc>
                <w:tcPr>
                  <w:tcW w:w="3755" w:type="dxa"/>
                </w:tcPr>
                <w:p w14:paraId="603DEB80" w14:textId="77777777" w:rsidR="00D02E0D" w:rsidRPr="00E344FD" w:rsidRDefault="00192759" w:rsidP="004217A9">
                  <w:pPr>
                    <w:pStyle w:val="CodeOhneSilbentrennung"/>
                  </w:pPr>
                  <w:r>
                    <w:t xml:space="preserve">result &lt;- import_indicator(module = "DEK", id = "52009") </w:t>
                  </w:r>
                  <w:r>
                    <w:br/>
                    <w:t>as_e_indicator_result(result)</w:t>
                  </w:r>
                </w:p>
              </w:tc>
            </w:tr>
            <w:tr w:rsidR="00CA3AE5" w:rsidRPr="00AC590F" w14:paraId="71D382EA" w14:textId="77777777" w:rsidTr="00D34D7F">
              <w:tc>
                <w:tcPr>
                  <w:tcW w:w="2125" w:type="dxa"/>
                  <w:vAlign w:val="center"/>
                </w:tcPr>
                <w:p w14:paraId="572B16AF" w14:textId="77777777" w:rsidR="00CA3AE5" w:rsidRPr="00AC590F" w:rsidRDefault="00192759" w:rsidP="00CA3AE5">
                  <w:pPr>
                    <w:pStyle w:val="Tabellentext"/>
                    <w:rPr>
                      <w:rFonts w:cstheme="minorHAnsi"/>
                      <w:szCs w:val="18"/>
                    </w:rPr>
                  </w:pPr>
                  <w:r w:rsidRPr="00AC590F">
                    <w:rPr>
                      <w:rFonts w:cs="Calibri"/>
                      <w:szCs w:val="18"/>
                    </w:rPr>
                    <w:t>Darstellung</w:t>
                  </w:r>
                </w:p>
              </w:tc>
              <w:tc>
                <w:tcPr>
                  <w:tcW w:w="3755" w:type="dxa"/>
                  <w:vAlign w:val="center"/>
                </w:tcPr>
                <w:p w14:paraId="2B1222F3" w14:textId="77777777" w:rsidR="00CA3AE5" w:rsidRPr="00AC590F" w:rsidRDefault="00192759"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705DE873" w14:textId="77777777" w:rsidTr="00D34D7F">
              <w:tc>
                <w:tcPr>
                  <w:tcW w:w="2125" w:type="dxa"/>
                  <w:tcBorders>
                    <w:bottom w:val="single" w:sz="4" w:space="0" w:color="BFBFBF" w:themeColor="background1" w:themeShade="BF"/>
                  </w:tcBorders>
                  <w:vAlign w:val="center"/>
                </w:tcPr>
                <w:p w14:paraId="5A524584" w14:textId="77777777" w:rsidR="00CA3AE5" w:rsidRPr="00AC590F" w:rsidRDefault="00192759"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2141B232" w14:textId="77777777" w:rsidR="00CA3AE5" w:rsidRPr="00AC590F" w:rsidRDefault="00192759" w:rsidP="004217A9">
                  <w:pPr>
                    <w:pStyle w:val="Tabellentext"/>
                    <w:rPr>
                      <w:rFonts w:cstheme="minorHAnsi"/>
                      <w:szCs w:val="18"/>
                    </w:rPr>
                  </w:pPr>
                  <w:r>
                    <w:rPr>
                      <w:rFonts w:cs="Calibri"/>
                      <w:szCs w:val="18"/>
                    </w:rPr>
                    <w:t>-</w:t>
                  </w:r>
                </w:p>
              </w:tc>
            </w:tr>
          </w:tbl>
          <w:p w14:paraId="5DAB7E22" w14:textId="77777777" w:rsidR="00CA3AE5" w:rsidRPr="00E3098F" w:rsidRDefault="00192759"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01010640"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47C31859" w14:textId="77777777" w:rsidR="00CA3AE5" w:rsidRPr="00E37ACC" w:rsidRDefault="00192759"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1E9FBD0A"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2289E194" w14:textId="77777777" w:rsidR="00CA3AE5" w:rsidRPr="00A20477" w:rsidRDefault="00192759" w:rsidP="00CA3AE5">
                  <w:pPr>
                    <w:pStyle w:val="Tabellenkopf"/>
                    <w:rPr>
                      <w:szCs w:val="18"/>
                    </w:rPr>
                  </w:pPr>
                </w:p>
              </w:tc>
            </w:tr>
            <w:tr w:rsidR="00CA3AE5" w:rsidRPr="00743DF3" w14:paraId="438A8626" w14:textId="77777777" w:rsidTr="00D34D7F">
              <w:tc>
                <w:tcPr>
                  <w:tcW w:w="2125" w:type="dxa"/>
                  <w:tcBorders>
                    <w:top w:val="single" w:sz="4" w:space="0" w:color="BFBFBF" w:themeColor="background1" w:themeShade="BF"/>
                  </w:tcBorders>
                  <w:vAlign w:val="center"/>
                </w:tcPr>
                <w:p w14:paraId="7123ED0A" w14:textId="77777777" w:rsidR="00CA3AE5" w:rsidRDefault="00192759"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0A49929F" w14:textId="77777777" w:rsidR="00CA3AE5" w:rsidRPr="00CD53BC" w:rsidRDefault="00192759" w:rsidP="004217A9">
                  <w:pPr>
                    <w:pStyle w:val="Tabellentext"/>
                    <w:rPr>
                      <w:szCs w:val="18"/>
                    </w:rPr>
                  </w:pPr>
                  <w:r>
                    <w:rPr>
                      <w:szCs w:val="18"/>
                    </w:rPr>
                    <w:t>Kalkulatorische Kennzahl</w:t>
                  </w:r>
                </w:p>
              </w:tc>
            </w:tr>
            <w:tr w:rsidR="00CA3AE5" w:rsidRPr="00743DF3" w14:paraId="12825BC9" w14:textId="77777777" w:rsidTr="00D34D7F">
              <w:tc>
                <w:tcPr>
                  <w:tcW w:w="2125" w:type="dxa"/>
                  <w:vAlign w:val="center"/>
                </w:tcPr>
                <w:p w14:paraId="344935F9" w14:textId="437CBE6B" w:rsidR="00CA3AE5" w:rsidRPr="00A20477" w:rsidRDefault="00C32373" w:rsidP="00CA3AE5">
                  <w:pPr>
                    <w:pStyle w:val="Tabellentext"/>
                    <w:rPr>
                      <w:szCs w:val="18"/>
                    </w:rPr>
                  </w:pPr>
                  <w:del w:id="23" w:author="IQTIG" w:date="2020-04-27T15:03:00Z">
                    <w:r>
                      <w:rPr>
                        <w:szCs w:val="18"/>
                      </w:rPr>
                      <w:delText>Kennzahl-</w:delText>
                    </w:r>
                  </w:del>
                  <w:r w:rsidR="00192759">
                    <w:rPr>
                      <w:szCs w:val="18"/>
                    </w:rPr>
                    <w:t>ID</w:t>
                  </w:r>
                </w:p>
              </w:tc>
              <w:tc>
                <w:tcPr>
                  <w:tcW w:w="3755" w:type="dxa"/>
                  <w:vAlign w:val="center"/>
                </w:tcPr>
                <w:p w14:paraId="77A866F2" w14:textId="77777777" w:rsidR="00CA3AE5" w:rsidRPr="001258DD" w:rsidRDefault="00192759" w:rsidP="004217A9">
                  <w:pPr>
                    <w:pStyle w:val="Tabellentext"/>
                    <w:rPr>
                      <w:color w:val="000000"/>
                      <w:szCs w:val="18"/>
                      <w:lang w:eastAsia="de-DE"/>
                    </w:rPr>
                  </w:pPr>
                  <w:r>
                    <w:rPr>
                      <w:color w:val="000000"/>
                      <w:szCs w:val="18"/>
                    </w:rPr>
                    <w:t>23014_52009</w:t>
                  </w:r>
                </w:p>
              </w:tc>
            </w:tr>
            <w:tr w:rsidR="00CA3AE5" w:rsidRPr="00743DF3" w14:paraId="430EB058" w14:textId="77777777" w:rsidTr="00D34D7F">
              <w:tc>
                <w:tcPr>
                  <w:tcW w:w="2125" w:type="dxa"/>
                  <w:vAlign w:val="center"/>
                </w:tcPr>
                <w:p w14:paraId="2E07E9E3" w14:textId="77777777" w:rsidR="00CA3AE5" w:rsidRDefault="00192759" w:rsidP="00CA3AE5">
                  <w:pPr>
                    <w:pStyle w:val="Tabellentext"/>
                    <w:rPr>
                      <w:szCs w:val="18"/>
                    </w:rPr>
                  </w:pPr>
                  <w:r>
                    <w:rPr>
                      <w:szCs w:val="18"/>
                    </w:rPr>
                    <w:t>Bezug zu QS-Ergebnissen</w:t>
                  </w:r>
                </w:p>
              </w:tc>
              <w:tc>
                <w:tcPr>
                  <w:tcW w:w="3755" w:type="dxa"/>
                  <w:vAlign w:val="center"/>
                </w:tcPr>
                <w:p w14:paraId="00A48854" w14:textId="77777777" w:rsidR="00CA3AE5" w:rsidRDefault="00192759" w:rsidP="004217A9">
                  <w:pPr>
                    <w:pStyle w:val="Tabellentext"/>
                    <w:rPr>
                      <w:szCs w:val="18"/>
                    </w:rPr>
                  </w:pPr>
                  <w:r>
                    <w:rPr>
                      <w:szCs w:val="18"/>
                    </w:rPr>
                    <w:t>52009</w:t>
                  </w:r>
                </w:p>
              </w:tc>
            </w:tr>
            <w:tr w:rsidR="00CA3AE5" w:rsidRPr="00743DF3" w14:paraId="76080D4F" w14:textId="77777777" w:rsidTr="00D34D7F">
              <w:tc>
                <w:tcPr>
                  <w:tcW w:w="2125" w:type="dxa"/>
                  <w:vAlign w:val="center"/>
                </w:tcPr>
                <w:p w14:paraId="258FF1CB" w14:textId="77777777" w:rsidR="00CA3AE5" w:rsidRDefault="00192759" w:rsidP="00CA3AE5">
                  <w:pPr>
                    <w:pStyle w:val="Tabellentext"/>
                    <w:rPr>
                      <w:szCs w:val="18"/>
                    </w:rPr>
                  </w:pPr>
                  <w:r>
                    <w:rPr>
                      <w:szCs w:val="18"/>
                    </w:rPr>
                    <w:t>Bezug zum Verfahren</w:t>
                  </w:r>
                </w:p>
              </w:tc>
              <w:tc>
                <w:tcPr>
                  <w:tcW w:w="3755" w:type="dxa"/>
                  <w:vAlign w:val="center"/>
                </w:tcPr>
                <w:p w14:paraId="1E3BC52D" w14:textId="77777777" w:rsidR="00CA3AE5" w:rsidRDefault="00192759" w:rsidP="004217A9">
                  <w:pPr>
                    <w:pStyle w:val="Tabellentext"/>
                    <w:rPr>
                      <w:szCs w:val="18"/>
                    </w:rPr>
                  </w:pPr>
                  <w:r>
                    <w:rPr>
                      <w:szCs w:val="18"/>
                    </w:rPr>
                    <w:t>DeQS</w:t>
                  </w:r>
                </w:p>
              </w:tc>
            </w:tr>
            <w:tr w:rsidR="00CA3AE5" w:rsidRPr="00743DF3" w14:paraId="6C34BDD9" w14:textId="77777777" w:rsidTr="00D34D7F">
              <w:tc>
                <w:tcPr>
                  <w:tcW w:w="2125" w:type="dxa"/>
                  <w:tcBorders>
                    <w:bottom w:val="single" w:sz="4" w:space="0" w:color="BFBFBF" w:themeColor="background1" w:themeShade="BF"/>
                  </w:tcBorders>
                  <w:vAlign w:val="center"/>
                </w:tcPr>
                <w:p w14:paraId="2DF39838" w14:textId="77777777" w:rsidR="00CA3AE5" w:rsidRDefault="00192759" w:rsidP="00CA3AE5">
                  <w:pPr>
                    <w:pStyle w:val="Tabellentext"/>
                    <w:rPr>
                      <w:szCs w:val="18"/>
                    </w:rPr>
                  </w:pPr>
                  <w:r>
                    <w:rPr>
                      <w:szCs w:val="18"/>
                    </w:rPr>
                    <w:t>Sortierung</w:t>
                  </w:r>
                </w:p>
              </w:tc>
              <w:tc>
                <w:tcPr>
                  <w:tcW w:w="3755" w:type="dxa"/>
                  <w:vAlign w:val="center"/>
                </w:tcPr>
                <w:p w14:paraId="75237462" w14:textId="77777777" w:rsidR="00CA3AE5" w:rsidRDefault="00192759" w:rsidP="004217A9">
                  <w:pPr>
                    <w:pStyle w:val="Tabellentext"/>
                    <w:rPr>
                      <w:szCs w:val="18"/>
                    </w:rPr>
                  </w:pPr>
                  <w:r>
                    <w:rPr>
                      <w:szCs w:val="18"/>
                    </w:rPr>
                    <w:t>-</w:t>
                  </w:r>
                </w:p>
              </w:tc>
            </w:tr>
            <w:tr w:rsidR="00CA3AE5" w:rsidRPr="00743DF3" w14:paraId="09B036DE" w14:textId="77777777" w:rsidTr="00D34D7F">
              <w:tc>
                <w:tcPr>
                  <w:tcW w:w="2125" w:type="dxa"/>
                  <w:tcBorders>
                    <w:top w:val="single" w:sz="4" w:space="0" w:color="BFBFBF" w:themeColor="background1" w:themeShade="BF"/>
                  </w:tcBorders>
                  <w:vAlign w:val="center"/>
                </w:tcPr>
                <w:p w14:paraId="3E641D8D" w14:textId="77777777" w:rsidR="00CA3AE5" w:rsidRDefault="00192759" w:rsidP="00CA3AE5">
                  <w:pPr>
                    <w:pStyle w:val="Tabellentext"/>
                    <w:rPr>
                      <w:szCs w:val="18"/>
                    </w:rPr>
                  </w:pPr>
                  <w:r>
                    <w:rPr>
                      <w:szCs w:val="18"/>
                    </w:rPr>
                    <w:t>Rechenregel</w:t>
                  </w:r>
                </w:p>
              </w:tc>
              <w:tc>
                <w:tcPr>
                  <w:tcW w:w="3755" w:type="dxa"/>
                  <w:vAlign w:val="center"/>
                </w:tcPr>
                <w:p w14:paraId="21CE7D78" w14:textId="77777777" w:rsidR="00CA3AE5" w:rsidRDefault="00192759" w:rsidP="004217A9">
                  <w:pPr>
                    <w:pStyle w:val="Tabellentext"/>
                    <w:rPr>
                      <w:szCs w:val="18"/>
                    </w:rPr>
                  </w:pPr>
                  <w:r>
                    <w:rPr>
                      <w:szCs w:val="18"/>
                    </w:rPr>
                    <w:t>RST_DEKSCORE_52009</w:t>
                  </w:r>
                </w:p>
              </w:tc>
            </w:tr>
            <w:tr w:rsidR="00CA3AE5" w:rsidRPr="00743DF3" w14:paraId="13C6874B" w14:textId="77777777" w:rsidTr="00D34D7F">
              <w:tc>
                <w:tcPr>
                  <w:tcW w:w="2125" w:type="dxa"/>
                  <w:tcBorders>
                    <w:top w:val="single" w:sz="4" w:space="0" w:color="BFBFBF" w:themeColor="background1" w:themeShade="BF"/>
                  </w:tcBorders>
                  <w:vAlign w:val="center"/>
                </w:tcPr>
                <w:p w14:paraId="4835A70F" w14:textId="77777777" w:rsidR="00CA3AE5" w:rsidRPr="00A20477" w:rsidRDefault="00192759"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4D56BE12" w14:textId="77777777" w:rsidR="00CA3AE5" w:rsidRPr="00CD53BC" w:rsidRDefault="00192759" w:rsidP="004217A9">
                  <w:pPr>
                    <w:pStyle w:val="Tabellentext"/>
                    <w:rPr>
                      <w:szCs w:val="18"/>
                    </w:rPr>
                  </w:pPr>
                  <w:r>
                    <w:rPr>
                      <w:szCs w:val="18"/>
                    </w:rPr>
                    <w:t>Mittelwert</w:t>
                  </w:r>
                </w:p>
              </w:tc>
            </w:tr>
            <w:tr w:rsidR="00CA3AE5" w:rsidRPr="00743DF3" w14:paraId="253E817D" w14:textId="77777777" w:rsidTr="00D34D7F">
              <w:tc>
                <w:tcPr>
                  <w:tcW w:w="2125" w:type="dxa"/>
                  <w:vAlign w:val="center"/>
                </w:tcPr>
                <w:p w14:paraId="4240F80D" w14:textId="77777777" w:rsidR="00CA3AE5" w:rsidRDefault="00192759" w:rsidP="00CA3AE5">
                  <w:pPr>
                    <w:pStyle w:val="Tabellentext"/>
                    <w:rPr>
                      <w:szCs w:val="18"/>
                    </w:rPr>
                  </w:pPr>
                  <w:r>
                    <w:rPr>
                      <w:szCs w:val="18"/>
                    </w:rPr>
                    <w:t>Teildatensatz</w:t>
                  </w:r>
                  <w:r>
                    <w:rPr>
                      <w:szCs w:val="18"/>
                    </w:rPr>
                    <w:t>bezug</w:t>
                  </w:r>
                </w:p>
              </w:tc>
              <w:tc>
                <w:tcPr>
                  <w:tcW w:w="3755" w:type="dxa"/>
                  <w:vAlign w:val="center"/>
                </w:tcPr>
                <w:p w14:paraId="5178E037" w14:textId="77777777" w:rsidR="00CA3AE5" w:rsidRPr="001C3626" w:rsidRDefault="00192759" w:rsidP="004217A9">
                  <w:pPr>
                    <w:pStyle w:val="Tabellentext"/>
                    <w:rPr>
                      <w:szCs w:val="18"/>
                    </w:rPr>
                  </w:pPr>
                  <w:r>
                    <w:rPr>
                      <w:szCs w:val="18"/>
                    </w:rPr>
                    <w:t>RST:RST (Risikostatistik)</w:t>
                  </w:r>
                </w:p>
              </w:tc>
            </w:tr>
            <w:tr w:rsidR="00CA3AE5" w:rsidRPr="00743DF3" w14:paraId="218C0CDC" w14:textId="77777777" w:rsidTr="00D34D7F">
              <w:tc>
                <w:tcPr>
                  <w:tcW w:w="2125" w:type="dxa"/>
                  <w:vAlign w:val="center"/>
                </w:tcPr>
                <w:p w14:paraId="69FA5447" w14:textId="77777777" w:rsidR="00CA3AE5" w:rsidRDefault="00192759" w:rsidP="00CA3AE5">
                  <w:pPr>
                    <w:pStyle w:val="Tabellentext"/>
                    <w:rPr>
                      <w:szCs w:val="18"/>
                    </w:rPr>
                  </w:pPr>
                  <w:r>
                    <w:rPr>
                      <w:szCs w:val="18"/>
                    </w:rPr>
                    <w:t>Zähler</w:t>
                  </w:r>
                </w:p>
              </w:tc>
              <w:tc>
                <w:tcPr>
                  <w:tcW w:w="3755" w:type="dxa"/>
                </w:tcPr>
                <w:p w14:paraId="438006A7" w14:textId="77777777" w:rsidR="00CA3AE5" w:rsidRPr="00955893" w:rsidRDefault="00192759" w:rsidP="004217A9">
                  <w:pPr>
                    <w:pStyle w:val="CodeOhneSilbentrennung"/>
                    <w:rPr>
                      <w:rStyle w:val="Code"/>
                    </w:rPr>
                  </w:pPr>
                  <w:r>
                    <w:rPr>
                      <w:rStyle w:val="Code"/>
                    </w:rPr>
                    <w:t>fn_DEKScore_52009</w:t>
                  </w:r>
                </w:p>
              </w:tc>
            </w:tr>
            <w:tr w:rsidR="00CA3AE5" w:rsidRPr="00743DF3" w14:paraId="2DD62FAE" w14:textId="77777777" w:rsidTr="00D34D7F">
              <w:tc>
                <w:tcPr>
                  <w:tcW w:w="2125" w:type="dxa"/>
                  <w:vAlign w:val="center"/>
                </w:tcPr>
                <w:p w14:paraId="14D625BF" w14:textId="77777777" w:rsidR="00CA3AE5" w:rsidRDefault="00192759" w:rsidP="00CA3AE5">
                  <w:pPr>
                    <w:pStyle w:val="Tabellentext"/>
                    <w:rPr>
                      <w:szCs w:val="18"/>
                    </w:rPr>
                  </w:pPr>
                  <w:r>
                    <w:rPr>
                      <w:szCs w:val="18"/>
                    </w:rPr>
                    <w:lastRenderedPageBreak/>
                    <w:t>Nenner</w:t>
                  </w:r>
                </w:p>
              </w:tc>
              <w:tc>
                <w:tcPr>
                  <w:tcW w:w="3755" w:type="dxa"/>
                </w:tcPr>
                <w:p w14:paraId="7672D159" w14:textId="77777777" w:rsidR="00CA3AE5" w:rsidRPr="00955893" w:rsidRDefault="00192759" w:rsidP="004217A9">
                  <w:pPr>
                    <w:pStyle w:val="CodeOhneSilbentrennung"/>
                    <w:rPr>
                      <w:rStyle w:val="Code"/>
                    </w:rPr>
                  </w:pPr>
                  <w:r>
                    <w:rPr>
                      <w:rStyle w:val="Code"/>
                    </w:rPr>
                    <w:t>fn_RSTDatensatzPlausibel</w:t>
                  </w:r>
                </w:p>
              </w:tc>
            </w:tr>
            <w:tr w:rsidR="00CA3AE5" w:rsidRPr="00AC590F" w14:paraId="28986353" w14:textId="77777777" w:rsidTr="00D34D7F">
              <w:tc>
                <w:tcPr>
                  <w:tcW w:w="2125" w:type="dxa"/>
                  <w:vAlign w:val="center"/>
                </w:tcPr>
                <w:p w14:paraId="0CEFF2DE" w14:textId="77777777" w:rsidR="00CA3AE5" w:rsidRPr="00AC590F" w:rsidRDefault="00192759" w:rsidP="00CA3AE5">
                  <w:pPr>
                    <w:pStyle w:val="Tabellentext"/>
                    <w:rPr>
                      <w:rFonts w:cstheme="minorHAnsi"/>
                      <w:szCs w:val="18"/>
                    </w:rPr>
                  </w:pPr>
                  <w:r w:rsidRPr="00AC590F">
                    <w:rPr>
                      <w:rFonts w:cs="Calibri"/>
                      <w:szCs w:val="18"/>
                    </w:rPr>
                    <w:t>Darstellung</w:t>
                  </w:r>
                </w:p>
              </w:tc>
              <w:tc>
                <w:tcPr>
                  <w:tcW w:w="3755" w:type="dxa"/>
                  <w:vAlign w:val="center"/>
                </w:tcPr>
                <w:p w14:paraId="6C44DB27" w14:textId="77777777" w:rsidR="00CA3AE5" w:rsidRPr="00AC590F" w:rsidRDefault="00192759"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1563F766" w14:textId="77777777" w:rsidTr="00D34D7F">
              <w:tc>
                <w:tcPr>
                  <w:tcW w:w="2125" w:type="dxa"/>
                  <w:tcBorders>
                    <w:bottom w:val="single" w:sz="4" w:space="0" w:color="BFBFBF" w:themeColor="background1" w:themeShade="BF"/>
                  </w:tcBorders>
                  <w:vAlign w:val="center"/>
                </w:tcPr>
                <w:p w14:paraId="7927403D" w14:textId="77777777" w:rsidR="00CA3AE5" w:rsidRPr="00AC590F" w:rsidRDefault="00192759"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71D8633C" w14:textId="77777777" w:rsidR="00CA3AE5" w:rsidRPr="00AC590F" w:rsidRDefault="00192759" w:rsidP="004217A9">
                  <w:pPr>
                    <w:pStyle w:val="Tabellentext"/>
                    <w:rPr>
                      <w:rFonts w:cstheme="minorHAnsi"/>
                      <w:szCs w:val="18"/>
                    </w:rPr>
                  </w:pPr>
                  <w:r>
                    <w:rPr>
                      <w:rFonts w:cs="Calibri"/>
                      <w:szCs w:val="18"/>
                    </w:rPr>
                    <w:t>-</w:t>
                  </w:r>
                </w:p>
              </w:tc>
            </w:tr>
          </w:tbl>
          <w:p w14:paraId="3716CE9C" w14:textId="77777777" w:rsidR="00CA3AE5" w:rsidRPr="00E3098F" w:rsidRDefault="00192759"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674A68A0"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1F5974FB" w14:textId="77777777" w:rsidR="00CA3AE5" w:rsidRPr="00E37ACC" w:rsidRDefault="00192759"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C3B05E2"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45E98FB6" w14:textId="77777777" w:rsidR="00CA3AE5" w:rsidRPr="00A20477" w:rsidRDefault="00192759" w:rsidP="00CA3AE5">
                  <w:pPr>
                    <w:pStyle w:val="Tabellenkopf"/>
                    <w:rPr>
                      <w:szCs w:val="18"/>
                    </w:rPr>
                  </w:pPr>
                </w:p>
              </w:tc>
            </w:tr>
            <w:tr w:rsidR="00CA3AE5" w:rsidRPr="00743DF3" w14:paraId="2DB18C06" w14:textId="77777777" w:rsidTr="00D34D7F">
              <w:tc>
                <w:tcPr>
                  <w:tcW w:w="2125" w:type="dxa"/>
                  <w:tcBorders>
                    <w:top w:val="single" w:sz="4" w:space="0" w:color="BFBFBF" w:themeColor="background1" w:themeShade="BF"/>
                  </w:tcBorders>
                  <w:vAlign w:val="center"/>
                </w:tcPr>
                <w:p w14:paraId="6F5D7947" w14:textId="77777777" w:rsidR="00CA3AE5" w:rsidRDefault="00192759"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70029240" w14:textId="77777777" w:rsidR="00CA3AE5" w:rsidRPr="00CD53BC" w:rsidRDefault="00192759" w:rsidP="004217A9">
                  <w:pPr>
                    <w:pStyle w:val="Tabellentext"/>
                    <w:rPr>
                      <w:szCs w:val="18"/>
                    </w:rPr>
                  </w:pPr>
                  <w:r>
                    <w:rPr>
                      <w:szCs w:val="18"/>
                    </w:rPr>
                    <w:t>Kalkulatorische Kennzahl</w:t>
                  </w:r>
                </w:p>
              </w:tc>
            </w:tr>
            <w:tr w:rsidR="00CA3AE5" w:rsidRPr="00743DF3" w14:paraId="4268D2C4" w14:textId="77777777" w:rsidTr="00D34D7F">
              <w:tc>
                <w:tcPr>
                  <w:tcW w:w="2125" w:type="dxa"/>
                  <w:vAlign w:val="center"/>
                </w:tcPr>
                <w:p w14:paraId="0F5595E1" w14:textId="23A1DADA" w:rsidR="00CA3AE5" w:rsidRPr="00A20477" w:rsidRDefault="00C32373" w:rsidP="00CA3AE5">
                  <w:pPr>
                    <w:pStyle w:val="Tabellentext"/>
                    <w:rPr>
                      <w:szCs w:val="18"/>
                    </w:rPr>
                  </w:pPr>
                  <w:del w:id="24" w:author="IQTIG" w:date="2020-04-27T15:03:00Z">
                    <w:r>
                      <w:rPr>
                        <w:szCs w:val="18"/>
                      </w:rPr>
                      <w:delText>Kennzahl-</w:delText>
                    </w:r>
                  </w:del>
                  <w:r w:rsidR="00192759">
                    <w:rPr>
                      <w:szCs w:val="18"/>
                    </w:rPr>
                    <w:t>ID</w:t>
                  </w:r>
                </w:p>
              </w:tc>
              <w:tc>
                <w:tcPr>
                  <w:tcW w:w="3755" w:type="dxa"/>
                  <w:vAlign w:val="center"/>
                </w:tcPr>
                <w:p w14:paraId="61638817" w14:textId="77777777" w:rsidR="00CA3AE5" w:rsidRPr="001258DD" w:rsidRDefault="00192759" w:rsidP="004217A9">
                  <w:pPr>
                    <w:pStyle w:val="Tabellentext"/>
                    <w:rPr>
                      <w:color w:val="000000"/>
                      <w:szCs w:val="18"/>
                      <w:lang w:eastAsia="de-DE"/>
                    </w:rPr>
                  </w:pPr>
                  <w:r>
                    <w:rPr>
                      <w:color w:val="000000"/>
                      <w:szCs w:val="18"/>
                    </w:rPr>
                    <w:t>24851_52009</w:t>
                  </w:r>
                </w:p>
              </w:tc>
            </w:tr>
            <w:tr w:rsidR="00CA3AE5" w:rsidRPr="00743DF3" w14:paraId="0DD5A34F" w14:textId="77777777" w:rsidTr="00D34D7F">
              <w:tc>
                <w:tcPr>
                  <w:tcW w:w="2125" w:type="dxa"/>
                  <w:vAlign w:val="center"/>
                </w:tcPr>
                <w:p w14:paraId="4A6A7F12" w14:textId="77777777" w:rsidR="00CA3AE5" w:rsidRDefault="00192759" w:rsidP="00CA3AE5">
                  <w:pPr>
                    <w:pStyle w:val="Tabellentext"/>
                    <w:rPr>
                      <w:szCs w:val="18"/>
                    </w:rPr>
                  </w:pPr>
                  <w:r>
                    <w:rPr>
                      <w:szCs w:val="18"/>
                    </w:rPr>
                    <w:t xml:space="preserve">Bezug zu </w:t>
                  </w:r>
                  <w:r>
                    <w:rPr>
                      <w:szCs w:val="18"/>
                    </w:rPr>
                    <w:t>QS-Ergebnissen</w:t>
                  </w:r>
                </w:p>
              </w:tc>
              <w:tc>
                <w:tcPr>
                  <w:tcW w:w="3755" w:type="dxa"/>
                  <w:vAlign w:val="center"/>
                </w:tcPr>
                <w:p w14:paraId="7299B585" w14:textId="77777777" w:rsidR="00CA3AE5" w:rsidRDefault="00192759" w:rsidP="004217A9">
                  <w:pPr>
                    <w:pStyle w:val="Tabellentext"/>
                    <w:rPr>
                      <w:szCs w:val="18"/>
                    </w:rPr>
                  </w:pPr>
                  <w:r>
                    <w:rPr>
                      <w:szCs w:val="18"/>
                    </w:rPr>
                    <w:t>52009</w:t>
                  </w:r>
                </w:p>
              </w:tc>
            </w:tr>
            <w:tr w:rsidR="00CA3AE5" w:rsidRPr="00743DF3" w14:paraId="59818025" w14:textId="77777777" w:rsidTr="00D34D7F">
              <w:tc>
                <w:tcPr>
                  <w:tcW w:w="2125" w:type="dxa"/>
                  <w:vAlign w:val="center"/>
                </w:tcPr>
                <w:p w14:paraId="57E6C811" w14:textId="77777777" w:rsidR="00CA3AE5" w:rsidRDefault="00192759" w:rsidP="00CA3AE5">
                  <w:pPr>
                    <w:pStyle w:val="Tabellentext"/>
                    <w:rPr>
                      <w:szCs w:val="18"/>
                    </w:rPr>
                  </w:pPr>
                  <w:r>
                    <w:rPr>
                      <w:szCs w:val="18"/>
                    </w:rPr>
                    <w:t>Bezug zum Verfahren</w:t>
                  </w:r>
                </w:p>
              </w:tc>
              <w:tc>
                <w:tcPr>
                  <w:tcW w:w="3755" w:type="dxa"/>
                  <w:vAlign w:val="center"/>
                </w:tcPr>
                <w:p w14:paraId="4B96211F" w14:textId="77777777" w:rsidR="00CA3AE5" w:rsidRDefault="00192759" w:rsidP="004217A9">
                  <w:pPr>
                    <w:pStyle w:val="Tabellentext"/>
                    <w:rPr>
                      <w:szCs w:val="18"/>
                    </w:rPr>
                  </w:pPr>
                  <w:r>
                    <w:rPr>
                      <w:szCs w:val="18"/>
                    </w:rPr>
                    <w:t>DeQS</w:t>
                  </w:r>
                </w:p>
              </w:tc>
            </w:tr>
            <w:tr w:rsidR="00CA3AE5" w:rsidRPr="00743DF3" w14:paraId="722FE30E" w14:textId="77777777" w:rsidTr="00D34D7F">
              <w:tc>
                <w:tcPr>
                  <w:tcW w:w="2125" w:type="dxa"/>
                  <w:tcBorders>
                    <w:bottom w:val="single" w:sz="4" w:space="0" w:color="BFBFBF" w:themeColor="background1" w:themeShade="BF"/>
                  </w:tcBorders>
                  <w:vAlign w:val="center"/>
                </w:tcPr>
                <w:p w14:paraId="581DFC22" w14:textId="77777777" w:rsidR="00CA3AE5" w:rsidRDefault="00192759" w:rsidP="00CA3AE5">
                  <w:pPr>
                    <w:pStyle w:val="Tabellentext"/>
                    <w:rPr>
                      <w:szCs w:val="18"/>
                    </w:rPr>
                  </w:pPr>
                  <w:r>
                    <w:rPr>
                      <w:szCs w:val="18"/>
                    </w:rPr>
                    <w:t>Sortierung</w:t>
                  </w:r>
                </w:p>
              </w:tc>
              <w:tc>
                <w:tcPr>
                  <w:tcW w:w="3755" w:type="dxa"/>
                  <w:vAlign w:val="center"/>
                </w:tcPr>
                <w:p w14:paraId="115E8563" w14:textId="77777777" w:rsidR="00CA3AE5" w:rsidRDefault="00192759" w:rsidP="004217A9">
                  <w:pPr>
                    <w:pStyle w:val="Tabellentext"/>
                    <w:rPr>
                      <w:szCs w:val="18"/>
                    </w:rPr>
                  </w:pPr>
                  <w:r>
                    <w:rPr>
                      <w:szCs w:val="18"/>
                    </w:rPr>
                    <w:t>-</w:t>
                  </w:r>
                </w:p>
              </w:tc>
            </w:tr>
            <w:tr w:rsidR="00CA3AE5" w:rsidRPr="00743DF3" w14:paraId="4632AEFF" w14:textId="77777777" w:rsidTr="00D34D7F">
              <w:tc>
                <w:tcPr>
                  <w:tcW w:w="2125" w:type="dxa"/>
                  <w:tcBorders>
                    <w:top w:val="single" w:sz="4" w:space="0" w:color="BFBFBF" w:themeColor="background1" w:themeShade="BF"/>
                  </w:tcBorders>
                  <w:vAlign w:val="center"/>
                </w:tcPr>
                <w:p w14:paraId="322683DA" w14:textId="77777777" w:rsidR="00CA3AE5" w:rsidRDefault="00192759" w:rsidP="00CA3AE5">
                  <w:pPr>
                    <w:pStyle w:val="Tabellentext"/>
                    <w:rPr>
                      <w:szCs w:val="18"/>
                    </w:rPr>
                  </w:pPr>
                  <w:r>
                    <w:rPr>
                      <w:szCs w:val="18"/>
                    </w:rPr>
                    <w:t>Rechenregel</w:t>
                  </w:r>
                </w:p>
              </w:tc>
              <w:tc>
                <w:tcPr>
                  <w:tcW w:w="3755" w:type="dxa"/>
                  <w:vAlign w:val="center"/>
                </w:tcPr>
                <w:p w14:paraId="0A9D0E1A" w14:textId="77777777" w:rsidR="00CA3AE5" w:rsidRDefault="00192759" w:rsidP="004217A9">
                  <w:pPr>
                    <w:pStyle w:val="Tabellentext"/>
                    <w:rPr>
                      <w:szCs w:val="18"/>
                    </w:rPr>
                  </w:pPr>
                  <w:r>
                    <w:rPr>
                      <w:szCs w:val="18"/>
                    </w:rPr>
                    <w:t>RST_Gesamt</w:t>
                  </w:r>
                </w:p>
              </w:tc>
            </w:tr>
            <w:tr w:rsidR="00CA3AE5" w:rsidRPr="00743DF3" w14:paraId="0DA3566A" w14:textId="77777777" w:rsidTr="00D34D7F">
              <w:tc>
                <w:tcPr>
                  <w:tcW w:w="2125" w:type="dxa"/>
                  <w:tcBorders>
                    <w:top w:val="single" w:sz="4" w:space="0" w:color="BFBFBF" w:themeColor="background1" w:themeShade="BF"/>
                  </w:tcBorders>
                  <w:vAlign w:val="center"/>
                </w:tcPr>
                <w:p w14:paraId="21704547" w14:textId="77777777" w:rsidR="00CA3AE5" w:rsidRPr="00A20477" w:rsidRDefault="00192759"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6B1E8A0F" w14:textId="77777777" w:rsidR="00CA3AE5" w:rsidRPr="00CD53BC" w:rsidRDefault="00192759" w:rsidP="004217A9">
                  <w:pPr>
                    <w:pStyle w:val="Tabellentext"/>
                    <w:rPr>
                      <w:szCs w:val="18"/>
                    </w:rPr>
                  </w:pPr>
                  <w:r>
                    <w:rPr>
                      <w:szCs w:val="18"/>
                    </w:rPr>
                    <w:t>Anzahl</w:t>
                  </w:r>
                </w:p>
              </w:tc>
            </w:tr>
            <w:tr w:rsidR="00CA3AE5" w:rsidRPr="00743DF3" w14:paraId="0EDD0757" w14:textId="77777777" w:rsidTr="00D34D7F">
              <w:tc>
                <w:tcPr>
                  <w:tcW w:w="2125" w:type="dxa"/>
                  <w:vAlign w:val="center"/>
                </w:tcPr>
                <w:p w14:paraId="4E36E8D0" w14:textId="77777777" w:rsidR="00CA3AE5" w:rsidRDefault="00192759" w:rsidP="00CA3AE5">
                  <w:pPr>
                    <w:pStyle w:val="Tabellentext"/>
                    <w:rPr>
                      <w:szCs w:val="18"/>
                    </w:rPr>
                  </w:pPr>
                  <w:r>
                    <w:rPr>
                      <w:szCs w:val="18"/>
                    </w:rPr>
                    <w:t>Teildatensatz</w:t>
                  </w:r>
                  <w:r>
                    <w:rPr>
                      <w:szCs w:val="18"/>
                    </w:rPr>
                    <w:t>bezug</w:t>
                  </w:r>
                </w:p>
              </w:tc>
              <w:tc>
                <w:tcPr>
                  <w:tcW w:w="3755" w:type="dxa"/>
                  <w:vAlign w:val="center"/>
                </w:tcPr>
                <w:p w14:paraId="2B8E5845" w14:textId="77777777" w:rsidR="00CA3AE5" w:rsidRPr="001C3626" w:rsidRDefault="00192759" w:rsidP="004217A9">
                  <w:pPr>
                    <w:pStyle w:val="Tabellentext"/>
                    <w:rPr>
                      <w:szCs w:val="18"/>
                    </w:rPr>
                  </w:pPr>
                  <w:r>
                    <w:rPr>
                      <w:szCs w:val="18"/>
                    </w:rPr>
                    <w:t>RST:RST (Risikostatistik)</w:t>
                  </w:r>
                </w:p>
              </w:tc>
            </w:tr>
            <w:tr w:rsidR="00CA3AE5" w:rsidRPr="00743DF3" w14:paraId="3A1FED4B" w14:textId="77777777" w:rsidTr="00D34D7F">
              <w:tc>
                <w:tcPr>
                  <w:tcW w:w="2125" w:type="dxa"/>
                  <w:vAlign w:val="center"/>
                </w:tcPr>
                <w:p w14:paraId="506F57E4" w14:textId="77777777" w:rsidR="00CA3AE5" w:rsidRDefault="00192759" w:rsidP="00CA3AE5">
                  <w:pPr>
                    <w:pStyle w:val="Tabellentext"/>
                    <w:rPr>
                      <w:szCs w:val="18"/>
                    </w:rPr>
                  </w:pPr>
                  <w:r>
                    <w:rPr>
                      <w:szCs w:val="18"/>
                    </w:rPr>
                    <w:t>Zähler</w:t>
                  </w:r>
                </w:p>
              </w:tc>
              <w:tc>
                <w:tcPr>
                  <w:tcW w:w="3755" w:type="dxa"/>
                </w:tcPr>
                <w:p w14:paraId="5A8BA403" w14:textId="77777777" w:rsidR="00CA3AE5" w:rsidRPr="00955893" w:rsidRDefault="00192759" w:rsidP="004217A9">
                  <w:pPr>
                    <w:pStyle w:val="CodeOhneSilbentrennung"/>
                    <w:rPr>
                      <w:rStyle w:val="Code"/>
                    </w:rPr>
                  </w:pPr>
                  <w:r>
                    <w:rPr>
                      <w:rStyle w:val="Code"/>
                    </w:rPr>
                    <w:t>TRUE</w:t>
                  </w:r>
                </w:p>
              </w:tc>
            </w:tr>
            <w:tr w:rsidR="00CA3AE5" w:rsidRPr="00743DF3" w14:paraId="0CE041DC" w14:textId="77777777" w:rsidTr="00D34D7F">
              <w:tc>
                <w:tcPr>
                  <w:tcW w:w="2125" w:type="dxa"/>
                  <w:vAlign w:val="center"/>
                </w:tcPr>
                <w:p w14:paraId="75DF26CB" w14:textId="77777777" w:rsidR="00CA3AE5" w:rsidRDefault="00192759" w:rsidP="00CA3AE5">
                  <w:pPr>
                    <w:pStyle w:val="Tabellentext"/>
                    <w:rPr>
                      <w:szCs w:val="18"/>
                    </w:rPr>
                  </w:pPr>
                  <w:r>
                    <w:rPr>
                      <w:szCs w:val="18"/>
                    </w:rPr>
                    <w:t>Nenner</w:t>
                  </w:r>
                </w:p>
              </w:tc>
              <w:tc>
                <w:tcPr>
                  <w:tcW w:w="3755" w:type="dxa"/>
                </w:tcPr>
                <w:p w14:paraId="0CE01DB4" w14:textId="77777777" w:rsidR="00CA3AE5" w:rsidRPr="00955893" w:rsidRDefault="00192759" w:rsidP="004217A9">
                  <w:pPr>
                    <w:pStyle w:val="CodeOhneSilbentrennung"/>
                    <w:rPr>
                      <w:rStyle w:val="Code"/>
                    </w:rPr>
                  </w:pPr>
                  <w:r>
                    <w:rPr>
                      <w:rStyle w:val="Code"/>
                    </w:rPr>
                    <w:t>fn_RSTDatensatzPlausibel</w:t>
                  </w:r>
                </w:p>
              </w:tc>
            </w:tr>
            <w:tr w:rsidR="00CA3AE5" w:rsidRPr="00AC590F" w14:paraId="1E4FD962" w14:textId="77777777" w:rsidTr="00D34D7F">
              <w:tc>
                <w:tcPr>
                  <w:tcW w:w="2125" w:type="dxa"/>
                  <w:vAlign w:val="center"/>
                </w:tcPr>
                <w:p w14:paraId="124B42A2" w14:textId="77777777" w:rsidR="00CA3AE5" w:rsidRPr="00AC590F" w:rsidRDefault="00192759" w:rsidP="00CA3AE5">
                  <w:pPr>
                    <w:pStyle w:val="Tabellentext"/>
                    <w:rPr>
                      <w:rFonts w:cstheme="minorHAnsi"/>
                      <w:szCs w:val="18"/>
                    </w:rPr>
                  </w:pPr>
                  <w:r w:rsidRPr="00AC590F">
                    <w:rPr>
                      <w:rFonts w:cs="Calibri"/>
                      <w:szCs w:val="18"/>
                    </w:rPr>
                    <w:t>Darstellung</w:t>
                  </w:r>
                </w:p>
              </w:tc>
              <w:tc>
                <w:tcPr>
                  <w:tcW w:w="3755" w:type="dxa"/>
                  <w:vAlign w:val="center"/>
                </w:tcPr>
                <w:p w14:paraId="6C47ECAF" w14:textId="77777777" w:rsidR="00CA3AE5" w:rsidRPr="00AC590F" w:rsidRDefault="00192759"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6ACAC3C9" w14:textId="77777777" w:rsidTr="00D34D7F">
              <w:tc>
                <w:tcPr>
                  <w:tcW w:w="2125" w:type="dxa"/>
                  <w:tcBorders>
                    <w:bottom w:val="single" w:sz="4" w:space="0" w:color="BFBFBF" w:themeColor="background1" w:themeShade="BF"/>
                  </w:tcBorders>
                  <w:vAlign w:val="center"/>
                </w:tcPr>
                <w:p w14:paraId="785335FA" w14:textId="77777777" w:rsidR="00CA3AE5" w:rsidRPr="00AC590F" w:rsidRDefault="00192759"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2B4AAC8F" w14:textId="77777777" w:rsidR="00CA3AE5" w:rsidRPr="00AC590F" w:rsidRDefault="00192759" w:rsidP="004217A9">
                  <w:pPr>
                    <w:pStyle w:val="Tabellentext"/>
                    <w:rPr>
                      <w:rFonts w:cstheme="minorHAnsi"/>
                      <w:szCs w:val="18"/>
                    </w:rPr>
                  </w:pPr>
                  <w:r>
                    <w:rPr>
                      <w:rFonts w:cs="Calibri"/>
                      <w:szCs w:val="18"/>
                    </w:rPr>
                    <w:t>-</w:t>
                  </w:r>
                </w:p>
              </w:tc>
            </w:tr>
          </w:tbl>
          <w:p w14:paraId="7FC5EE0D" w14:textId="77777777" w:rsidR="00CA3AE5" w:rsidRPr="00E3098F" w:rsidRDefault="00192759"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7506994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9C9E5D" w14:textId="77777777" w:rsidR="00CA3AE5" w:rsidRPr="00E37ACC" w:rsidRDefault="00192759" w:rsidP="00CA3AE5">
            <w:pPr>
              <w:pStyle w:val="Tabellenkopf"/>
            </w:pPr>
            <w:r w:rsidRPr="00E37ACC">
              <w:t>Verwendete Funktionen</w:t>
            </w:r>
          </w:p>
        </w:tc>
        <w:tc>
          <w:tcPr>
            <w:tcW w:w="5885" w:type="dxa"/>
          </w:tcPr>
          <w:p w14:paraId="0F742044" w14:textId="77777777" w:rsidR="00926BD3" w:rsidRPr="00926BD3" w:rsidRDefault="00192759"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fn_DEKDatensatzPlausibel</w:t>
            </w:r>
            <w:r>
              <w:rPr>
                <w:rStyle w:val="Code"/>
                <w:rFonts w:cs="Arial"/>
                <w:szCs w:val="21"/>
              </w:rPr>
              <w:br/>
              <w:t>fn_DEKGrad_2</w:t>
            </w:r>
            <w:r>
              <w:rPr>
                <w:rStyle w:val="Code"/>
                <w:rFonts w:cs="Arial"/>
                <w:szCs w:val="21"/>
              </w:rPr>
              <w:br/>
              <w:t>fn_DEKGrad_2bis4</w:t>
            </w:r>
            <w:r>
              <w:rPr>
                <w:rStyle w:val="Code"/>
                <w:rFonts w:cs="Arial"/>
                <w:szCs w:val="21"/>
              </w:rPr>
              <w:br/>
              <w:t>fn_DEKGrad_3</w:t>
            </w:r>
            <w:r>
              <w:rPr>
                <w:rStyle w:val="Code"/>
                <w:rFonts w:cs="Arial"/>
                <w:szCs w:val="21"/>
              </w:rPr>
              <w:br/>
              <w:t>fn_DEKGrad_4</w:t>
            </w:r>
            <w:r>
              <w:rPr>
                <w:rStyle w:val="Code"/>
                <w:rFonts w:cs="Arial"/>
                <w:szCs w:val="21"/>
              </w:rPr>
              <w:br/>
              <w:t>fn_DEKGrad_nnb</w:t>
            </w:r>
            <w:r>
              <w:rPr>
                <w:rStyle w:val="Code"/>
                <w:rFonts w:cs="Arial"/>
                <w:szCs w:val="21"/>
              </w:rPr>
              <w:br/>
              <w:t>fn_DEKnichtPOA</w:t>
            </w:r>
            <w:r>
              <w:rPr>
                <w:rStyle w:val="Code"/>
                <w:rFonts w:cs="Arial"/>
                <w:szCs w:val="21"/>
              </w:rPr>
              <w:br/>
              <w:t>RST: fn_DEKScore_52009</w:t>
            </w:r>
            <w:r>
              <w:rPr>
                <w:rStyle w:val="Code"/>
                <w:rFonts w:cs="Arial"/>
                <w:szCs w:val="21"/>
              </w:rPr>
              <w:br/>
              <w:t>RST: fn_RSTDatensatzPlausibel</w:t>
            </w:r>
          </w:p>
        </w:tc>
      </w:tr>
      <w:tr w:rsidR="00CA3AE5" w14:paraId="728C19A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3445EA" w14:textId="77777777" w:rsidR="00CA3AE5" w:rsidRPr="00E37ACC" w:rsidRDefault="00192759" w:rsidP="00CA3AE5">
            <w:pPr>
              <w:pStyle w:val="Tabellenkopf"/>
            </w:pPr>
            <w:r w:rsidRPr="00E37ACC">
              <w:t>Verwendete Listen</w:t>
            </w:r>
          </w:p>
        </w:tc>
        <w:tc>
          <w:tcPr>
            <w:tcW w:w="5885" w:type="dxa"/>
          </w:tcPr>
          <w:p w14:paraId="056AF029" w14:textId="77777777" w:rsidR="00CA3AE5" w:rsidRPr="00926BD3" w:rsidRDefault="00192759" w:rsidP="00AA7D5D">
            <w:pPr>
              <w:pStyle w:val="CodeOhneSilbentrennung"/>
              <w:cnfStyle w:val="000000000000" w:firstRow="0" w:lastRow="0" w:firstColumn="0" w:lastColumn="0" w:oddVBand="0" w:evenVBand="0" w:oddHBand="0" w:evenHBand="0" w:firstRowFirstColumn="0" w:firstRowLastColumn="0" w:lastRowFirstColumn="0" w:lastRowLastColumn="0"/>
            </w:pPr>
            <w:r>
              <w:t>ICD_DekGrad_2</w:t>
            </w:r>
            <w:r>
              <w:br/>
              <w:t>ICD_DekGrad_3</w:t>
            </w:r>
            <w:r>
              <w:br/>
              <w:t>ICD_DekGrad_4</w:t>
            </w:r>
            <w:r>
              <w:br/>
              <w:t>ICD_DekGrad_nnb</w:t>
            </w:r>
          </w:p>
        </w:tc>
      </w:tr>
      <w:tr w:rsidR="00CA3AE5" w14:paraId="4D9FDC2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C1F850" w14:textId="77777777" w:rsidR="00CA3AE5" w:rsidRPr="00E37ACC" w:rsidRDefault="00192759" w:rsidP="00CA3AE5">
            <w:pPr>
              <w:pStyle w:val="Tabellenkopf"/>
            </w:pPr>
            <w:r>
              <w:t>Darstellung</w:t>
            </w:r>
          </w:p>
        </w:tc>
        <w:tc>
          <w:tcPr>
            <w:tcW w:w="5885" w:type="dxa"/>
          </w:tcPr>
          <w:p w14:paraId="435FCF48" w14:textId="77777777" w:rsidR="00CA3AE5" w:rsidRPr="00DD70A1" w:rsidRDefault="0019275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602449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CE1D64" w14:textId="77777777" w:rsidR="00CA3AE5" w:rsidRPr="00E37ACC" w:rsidRDefault="00192759" w:rsidP="00CA3AE5">
            <w:pPr>
              <w:pStyle w:val="Tabellenkopf"/>
            </w:pPr>
            <w:r>
              <w:t>Grafik</w:t>
            </w:r>
          </w:p>
        </w:tc>
        <w:tc>
          <w:tcPr>
            <w:tcW w:w="5885" w:type="dxa"/>
          </w:tcPr>
          <w:p w14:paraId="664A288B" w14:textId="77777777" w:rsidR="00CA3AE5" w:rsidRPr="00DD70A1" w:rsidRDefault="0019275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23101C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0D7A57" w14:textId="77777777" w:rsidR="00CA3AE5" w:rsidRPr="00E37ACC" w:rsidRDefault="00192759" w:rsidP="00CA3AE5">
            <w:pPr>
              <w:pStyle w:val="Tabellenkopf"/>
            </w:pPr>
            <w:r>
              <w:t>Vergleichbarkeit mit Vorjahresergebnissen</w:t>
            </w:r>
          </w:p>
        </w:tc>
        <w:tc>
          <w:tcPr>
            <w:tcW w:w="5885" w:type="dxa"/>
          </w:tcPr>
          <w:p w14:paraId="001B4BA1" w14:textId="77777777" w:rsidR="00CA3AE5" w:rsidRDefault="00192759" w:rsidP="00CA3AE5">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1D1F1D06" w14:textId="77777777" w:rsidR="009E1781" w:rsidRDefault="00192759" w:rsidP="00AA7E2B">
      <w:pPr>
        <w:pStyle w:val="Tabellentext"/>
        <w:spacing w:before="0" w:after="0" w:line="20" w:lineRule="exact"/>
        <w:ind w:left="0" w:right="0"/>
      </w:pPr>
    </w:p>
    <w:p w14:paraId="4DA9213B" w14:textId="77777777" w:rsidR="001B3E99" w:rsidRDefault="001B3E99">
      <w:pPr>
        <w:sectPr w:rsidR="001B3E99" w:rsidSect="00AD6E6F">
          <w:pgSz w:w="11906" w:h="16838"/>
          <w:pgMar w:top="1418" w:right="1134" w:bottom="1418" w:left="1701" w:header="454" w:footer="737" w:gutter="0"/>
          <w:cols w:space="708"/>
          <w:docGrid w:linePitch="360"/>
        </w:sectPr>
      </w:pPr>
    </w:p>
    <w:p w14:paraId="6C6CBB28" w14:textId="77777777" w:rsidR="007F3806" w:rsidRPr="007F3806" w:rsidRDefault="00192759"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2F5C352E"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2254EEDC" w14:textId="77777777" w:rsidR="00890E2F" w:rsidRPr="001E2092" w:rsidRDefault="00192759" w:rsidP="00890E2F">
            <w:pPr>
              <w:pStyle w:val="Tabellenkopf"/>
              <w:rPr>
                <w:szCs w:val="20"/>
              </w:rPr>
            </w:pPr>
            <w:r>
              <w:t>Referenzwahrscheinlichkeit</w:t>
            </w:r>
            <w:r w:rsidRPr="00B8324E">
              <w:t xml:space="preserve">: </w:t>
            </w:r>
            <w:r>
              <w:rPr>
                <w:szCs w:val="20"/>
              </w:rPr>
              <w:t>0,017 % (Odds: 0,000)</w:t>
            </w:r>
          </w:p>
        </w:tc>
      </w:tr>
      <w:tr w:rsidR="00BA23B7" w:rsidRPr="009E2B0C" w14:paraId="22988FD8"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7F70F595" w14:textId="77777777" w:rsidR="00BA23B7" w:rsidRPr="001E2092" w:rsidRDefault="00192759"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2B8A4719" w14:textId="77777777" w:rsidR="00BA23B7" w:rsidRPr="001E2092" w:rsidRDefault="00192759"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72D64832" w14:textId="77777777" w:rsidR="00BA23B7" w:rsidRPr="001E2092" w:rsidRDefault="00192759"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219C9642" w14:textId="77777777" w:rsidR="00BA23B7" w:rsidRPr="001E2092" w:rsidRDefault="00192759"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0F3D31A1" w14:textId="77777777" w:rsidR="00BA23B7" w:rsidRPr="001E2092" w:rsidRDefault="00192759"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39A5A430" w14:textId="77777777" w:rsidR="00BA23B7" w:rsidRPr="001E2092" w:rsidRDefault="00192759" w:rsidP="00AD6C60">
            <w:pPr>
              <w:pStyle w:val="Tabellenkopf"/>
              <w:ind w:left="0"/>
              <w:jc w:val="right"/>
              <w:rPr>
                <w:szCs w:val="18"/>
              </w:rPr>
            </w:pPr>
            <w:r>
              <w:rPr>
                <w:szCs w:val="18"/>
              </w:rPr>
              <w:t>95 %-Vertrau</w:t>
            </w:r>
            <w:r>
              <w:rPr>
                <w:szCs w:val="18"/>
              </w:rPr>
              <w:t>ensbereich</w:t>
            </w:r>
          </w:p>
        </w:tc>
      </w:tr>
      <w:tr w:rsidR="00BA23B7" w:rsidRPr="00743DF3" w14:paraId="657F011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1D3131B" w14:textId="77777777" w:rsidR="00BA23B7" w:rsidRPr="001E2092" w:rsidRDefault="00192759" w:rsidP="00C25810">
            <w:pPr>
              <w:pStyle w:val="Tabellentext"/>
              <w:rPr>
                <w:szCs w:val="18"/>
              </w:rPr>
            </w:pPr>
            <w:r>
              <w:rPr>
                <w:szCs w:val="18"/>
              </w:rPr>
              <w:t>Konstante</w:t>
            </w:r>
          </w:p>
        </w:tc>
        <w:tc>
          <w:tcPr>
            <w:tcW w:w="1013" w:type="pct"/>
          </w:tcPr>
          <w:p w14:paraId="2990D125" w14:textId="77777777" w:rsidR="00BA23B7" w:rsidRPr="001E2092" w:rsidRDefault="00192759" w:rsidP="009E6F3B">
            <w:pPr>
              <w:pStyle w:val="Tabellentext"/>
              <w:jc w:val="right"/>
              <w:rPr>
                <w:szCs w:val="18"/>
              </w:rPr>
            </w:pPr>
            <w:r>
              <w:rPr>
                <w:szCs w:val="18"/>
              </w:rPr>
              <w:t>-8,690007392593012</w:t>
            </w:r>
          </w:p>
        </w:tc>
        <w:tc>
          <w:tcPr>
            <w:tcW w:w="390" w:type="pct"/>
          </w:tcPr>
          <w:p w14:paraId="33B44638" w14:textId="77777777" w:rsidR="00BA23B7" w:rsidRPr="001E2092" w:rsidRDefault="00192759" w:rsidP="004D14B9">
            <w:pPr>
              <w:pStyle w:val="Tabellentext"/>
              <w:ind w:left="0"/>
              <w:jc w:val="right"/>
              <w:rPr>
                <w:szCs w:val="18"/>
              </w:rPr>
            </w:pPr>
            <w:r>
              <w:rPr>
                <w:szCs w:val="18"/>
              </w:rPr>
              <w:t>0,036</w:t>
            </w:r>
          </w:p>
        </w:tc>
        <w:tc>
          <w:tcPr>
            <w:tcW w:w="548" w:type="pct"/>
          </w:tcPr>
          <w:p w14:paraId="25F69AA7" w14:textId="77777777" w:rsidR="00BA23B7" w:rsidRPr="001E2092" w:rsidRDefault="00192759" w:rsidP="009E6F3B">
            <w:pPr>
              <w:pStyle w:val="Tabellentext"/>
              <w:jc w:val="right"/>
              <w:rPr>
                <w:szCs w:val="18"/>
              </w:rPr>
            </w:pPr>
            <w:r>
              <w:rPr>
                <w:szCs w:val="18"/>
              </w:rPr>
              <w:t>-241,640</w:t>
            </w:r>
          </w:p>
        </w:tc>
        <w:tc>
          <w:tcPr>
            <w:tcW w:w="468" w:type="pct"/>
          </w:tcPr>
          <w:p w14:paraId="0097B703" w14:textId="77777777" w:rsidR="00BA23B7" w:rsidRPr="001E2092" w:rsidRDefault="00192759" w:rsidP="004D14B9">
            <w:pPr>
              <w:pStyle w:val="Tabellentext"/>
              <w:ind w:left="6"/>
              <w:jc w:val="right"/>
              <w:rPr>
                <w:szCs w:val="18"/>
              </w:rPr>
            </w:pPr>
            <w:r>
              <w:rPr>
                <w:szCs w:val="18"/>
              </w:rPr>
              <w:t>-</w:t>
            </w:r>
          </w:p>
        </w:tc>
        <w:tc>
          <w:tcPr>
            <w:tcW w:w="1172" w:type="pct"/>
          </w:tcPr>
          <w:p w14:paraId="5754A65C" w14:textId="77777777" w:rsidR="00BA23B7" w:rsidRPr="001E2092" w:rsidRDefault="00192759" w:rsidP="005521DD">
            <w:pPr>
              <w:pStyle w:val="Tabellentext"/>
              <w:ind w:left="-6"/>
              <w:jc w:val="right"/>
              <w:rPr>
                <w:szCs w:val="18"/>
              </w:rPr>
            </w:pPr>
            <w:r>
              <w:rPr>
                <w:szCs w:val="18"/>
              </w:rPr>
              <w:t>-</w:t>
            </w:r>
          </w:p>
        </w:tc>
      </w:tr>
      <w:tr w:rsidR="00BA23B7" w:rsidRPr="00743DF3" w14:paraId="23A00350"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458F930" w14:textId="77777777" w:rsidR="00BA23B7" w:rsidRPr="001E2092" w:rsidRDefault="00192759" w:rsidP="00C25810">
            <w:pPr>
              <w:pStyle w:val="Tabellentext"/>
              <w:rPr>
                <w:szCs w:val="18"/>
              </w:rPr>
            </w:pPr>
            <w:r>
              <w:rPr>
                <w:szCs w:val="18"/>
              </w:rPr>
              <w:t>Alter (linear zwischen 31 und 97 Jahren)</w:t>
            </w:r>
          </w:p>
        </w:tc>
        <w:tc>
          <w:tcPr>
            <w:tcW w:w="1013" w:type="pct"/>
          </w:tcPr>
          <w:p w14:paraId="745C849F" w14:textId="77777777" w:rsidR="00BA23B7" w:rsidRPr="001E2092" w:rsidRDefault="00192759" w:rsidP="009E6F3B">
            <w:pPr>
              <w:pStyle w:val="Tabellentext"/>
              <w:jc w:val="right"/>
              <w:rPr>
                <w:szCs w:val="18"/>
              </w:rPr>
            </w:pPr>
            <w:r>
              <w:rPr>
                <w:szCs w:val="18"/>
              </w:rPr>
              <w:t>0,090244136846490</w:t>
            </w:r>
          </w:p>
        </w:tc>
        <w:tc>
          <w:tcPr>
            <w:tcW w:w="390" w:type="pct"/>
          </w:tcPr>
          <w:p w14:paraId="1C58ADF7" w14:textId="77777777" w:rsidR="00BA23B7" w:rsidRPr="001E2092" w:rsidRDefault="00192759" w:rsidP="004D14B9">
            <w:pPr>
              <w:pStyle w:val="Tabellentext"/>
              <w:ind w:left="0"/>
              <w:jc w:val="right"/>
              <w:rPr>
                <w:szCs w:val="18"/>
              </w:rPr>
            </w:pPr>
            <w:r>
              <w:rPr>
                <w:szCs w:val="18"/>
              </w:rPr>
              <w:t>0,003</w:t>
            </w:r>
          </w:p>
        </w:tc>
        <w:tc>
          <w:tcPr>
            <w:tcW w:w="548" w:type="pct"/>
          </w:tcPr>
          <w:p w14:paraId="1116AD48" w14:textId="77777777" w:rsidR="00BA23B7" w:rsidRPr="001E2092" w:rsidRDefault="00192759" w:rsidP="009E6F3B">
            <w:pPr>
              <w:pStyle w:val="Tabellentext"/>
              <w:jc w:val="right"/>
              <w:rPr>
                <w:szCs w:val="18"/>
              </w:rPr>
            </w:pPr>
            <w:r>
              <w:rPr>
                <w:szCs w:val="18"/>
              </w:rPr>
              <w:t>26,228</w:t>
            </w:r>
          </w:p>
        </w:tc>
        <w:tc>
          <w:tcPr>
            <w:tcW w:w="468" w:type="pct"/>
          </w:tcPr>
          <w:p w14:paraId="2E0260C0" w14:textId="77777777" w:rsidR="00BA23B7" w:rsidRPr="001E2092" w:rsidRDefault="00192759" w:rsidP="004D14B9">
            <w:pPr>
              <w:pStyle w:val="Tabellentext"/>
              <w:ind w:left="6"/>
              <w:jc w:val="right"/>
              <w:rPr>
                <w:szCs w:val="18"/>
              </w:rPr>
            </w:pPr>
            <w:r>
              <w:rPr>
                <w:szCs w:val="18"/>
              </w:rPr>
              <w:t>1,094</w:t>
            </w:r>
          </w:p>
        </w:tc>
        <w:tc>
          <w:tcPr>
            <w:tcW w:w="1172" w:type="pct"/>
          </w:tcPr>
          <w:p w14:paraId="2C466511" w14:textId="77777777" w:rsidR="00BA23B7" w:rsidRPr="001E2092" w:rsidRDefault="00192759" w:rsidP="005521DD">
            <w:pPr>
              <w:pStyle w:val="Tabellentext"/>
              <w:ind w:left="-6"/>
              <w:jc w:val="right"/>
              <w:rPr>
                <w:szCs w:val="18"/>
              </w:rPr>
            </w:pPr>
            <w:r>
              <w:rPr>
                <w:szCs w:val="18"/>
              </w:rPr>
              <w:t>1,087 - 1,102</w:t>
            </w:r>
          </w:p>
        </w:tc>
      </w:tr>
      <w:tr w:rsidR="00BA23B7" w:rsidRPr="00743DF3" w14:paraId="395DF629"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CABC823" w14:textId="77777777" w:rsidR="00BA23B7" w:rsidRPr="001E2092" w:rsidRDefault="00192759" w:rsidP="00C25810">
            <w:pPr>
              <w:pStyle w:val="Tabellentext"/>
              <w:rPr>
                <w:szCs w:val="18"/>
              </w:rPr>
            </w:pPr>
            <w:r>
              <w:rPr>
                <w:szCs w:val="18"/>
              </w:rPr>
              <w:t>Alter (quadratisch zwischen 31 und 97 Jahren)</w:t>
            </w:r>
          </w:p>
        </w:tc>
        <w:tc>
          <w:tcPr>
            <w:tcW w:w="1013" w:type="pct"/>
          </w:tcPr>
          <w:p w14:paraId="7529C9C4" w14:textId="77777777" w:rsidR="00BA23B7" w:rsidRPr="001E2092" w:rsidRDefault="00192759" w:rsidP="009E6F3B">
            <w:pPr>
              <w:pStyle w:val="Tabellentext"/>
              <w:jc w:val="right"/>
              <w:rPr>
                <w:szCs w:val="18"/>
              </w:rPr>
            </w:pPr>
            <w:r>
              <w:rPr>
                <w:szCs w:val="18"/>
              </w:rPr>
              <w:t>-0,001410514758855</w:t>
            </w:r>
          </w:p>
        </w:tc>
        <w:tc>
          <w:tcPr>
            <w:tcW w:w="390" w:type="pct"/>
          </w:tcPr>
          <w:p w14:paraId="5F2E6959" w14:textId="77777777" w:rsidR="00BA23B7" w:rsidRPr="001E2092" w:rsidRDefault="00192759" w:rsidP="004D14B9">
            <w:pPr>
              <w:pStyle w:val="Tabellentext"/>
              <w:ind w:left="0"/>
              <w:jc w:val="right"/>
              <w:rPr>
                <w:szCs w:val="18"/>
              </w:rPr>
            </w:pPr>
            <w:r>
              <w:rPr>
                <w:szCs w:val="18"/>
              </w:rPr>
              <w:t>0,000</w:t>
            </w:r>
          </w:p>
        </w:tc>
        <w:tc>
          <w:tcPr>
            <w:tcW w:w="548" w:type="pct"/>
          </w:tcPr>
          <w:p w14:paraId="128C72FF" w14:textId="77777777" w:rsidR="00BA23B7" w:rsidRPr="001E2092" w:rsidRDefault="00192759" w:rsidP="009E6F3B">
            <w:pPr>
              <w:pStyle w:val="Tabellentext"/>
              <w:jc w:val="right"/>
              <w:rPr>
                <w:szCs w:val="18"/>
              </w:rPr>
            </w:pPr>
            <w:r>
              <w:rPr>
                <w:szCs w:val="18"/>
              </w:rPr>
              <w:t>-13,475</w:t>
            </w:r>
          </w:p>
        </w:tc>
        <w:tc>
          <w:tcPr>
            <w:tcW w:w="468" w:type="pct"/>
          </w:tcPr>
          <w:p w14:paraId="31245730" w14:textId="77777777" w:rsidR="00BA23B7" w:rsidRPr="001E2092" w:rsidRDefault="00192759" w:rsidP="004D14B9">
            <w:pPr>
              <w:pStyle w:val="Tabellentext"/>
              <w:ind w:left="6"/>
              <w:jc w:val="right"/>
              <w:rPr>
                <w:szCs w:val="18"/>
              </w:rPr>
            </w:pPr>
            <w:r>
              <w:rPr>
                <w:szCs w:val="18"/>
              </w:rPr>
              <w:t>0,999</w:t>
            </w:r>
          </w:p>
        </w:tc>
        <w:tc>
          <w:tcPr>
            <w:tcW w:w="1172" w:type="pct"/>
          </w:tcPr>
          <w:p w14:paraId="5A3188E7" w14:textId="77777777" w:rsidR="00BA23B7" w:rsidRPr="001E2092" w:rsidRDefault="00192759" w:rsidP="005521DD">
            <w:pPr>
              <w:pStyle w:val="Tabellentext"/>
              <w:ind w:left="-6"/>
              <w:jc w:val="right"/>
              <w:rPr>
                <w:szCs w:val="18"/>
              </w:rPr>
            </w:pPr>
            <w:r>
              <w:rPr>
                <w:szCs w:val="18"/>
              </w:rPr>
              <w:t>0,998 - 0,999</w:t>
            </w:r>
          </w:p>
        </w:tc>
      </w:tr>
      <w:tr w:rsidR="00BA23B7" w:rsidRPr="00743DF3" w14:paraId="24FF7555"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4B9607A" w14:textId="77777777" w:rsidR="00BA23B7" w:rsidRPr="001E2092" w:rsidRDefault="00192759" w:rsidP="00C25810">
            <w:pPr>
              <w:pStyle w:val="Tabellentext"/>
              <w:rPr>
                <w:szCs w:val="18"/>
              </w:rPr>
            </w:pPr>
            <w:r>
              <w:rPr>
                <w:szCs w:val="18"/>
              </w:rPr>
              <w:t>Alter (kubisch zwischen 31 und 97 Jahren)</w:t>
            </w:r>
          </w:p>
        </w:tc>
        <w:tc>
          <w:tcPr>
            <w:tcW w:w="1013" w:type="pct"/>
          </w:tcPr>
          <w:p w14:paraId="36B72381" w14:textId="77777777" w:rsidR="00BA23B7" w:rsidRPr="001E2092" w:rsidRDefault="00192759" w:rsidP="009E6F3B">
            <w:pPr>
              <w:pStyle w:val="Tabellentext"/>
              <w:jc w:val="right"/>
              <w:rPr>
                <w:szCs w:val="18"/>
              </w:rPr>
            </w:pPr>
            <w:r>
              <w:rPr>
                <w:szCs w:val="18"/>
              </w:rPr>
              <w:t>0,000009364890709</w:t>
            </w:r>
          </w:p>
        </w:tc>
        <w:tc>
          <w:tcPr>
            <w:tcW w:w="390" w:type="pct"/>
          </w:tcPr>
          <w:p w14:paraId="2AD9D705" w14:textId="77777777" w:rsidR="00BA23B7" w:rsidRPr="001E2092" w:rsidRDefault="00192759" w:rsidP="004D14B9">
            <w:pPr>
              <w:pStyle w:val="Tabellentext"/>
              <w:ind w:left="0"/>
              <w:jc w:val="right"/>
              <w:rPr>
                <w:szCs w:val="18"/>
              </w:rPr>
            </w:pPr>
            <w:r>
              <w:rPr>
                <w:szCs w:val="18"/>
              </w:rPr>
              <w:t>0,000</w:t>
            </w:r>
          </w:p>
        </w:tc>
        <w:tc>
          <w:tcPr>
            <w:tcW w:w="548" w:type="pct"/>
          </w:tcPr>
          <w:p w14:paraId="021A956A" w14:textId="77777777" w:rsidR="00BA23B7" w:rsidRPr="001E2092" w:rsidRDefault="00192759" w:rsidP="009E6F3B">
            <w:pPr>
              <w:pStyle w:val="Tabellentext"/>
              <w:jc w:val="right"/>
              <w:rPr>
                <w:szCs w:val="18"/>
              </w:rPr>
            </w:pPr>
            <w:r>
              <w:rPr>
                <w:szCs w:val="18"/>
              </w:rPr>
              <w:t>9,651</w:t>
            </w:r>
          </w:p>
        </w:tc>
        <w:tc>
          <w:tcPr>
            <w:tcW w:w="468" w:type="pct"/>
          </w:tcPr>
          <w:p w14:paraId="50E2B8A2" w14:textId="77777777" w:rsidR="00BA23B7" w:rsidRPr="001E2092" w:rsidRDefault="00192759" w:rsidP="004D14B9">
            <w:pPr>
              <w:pStyle w:val="Tabellentext"/>
              <w:ind w:left="6"/>
              <w:jc w:val="right"/>
              <w:rPr>
                <w:szCs w:val="18"/>
              </w:rPr>
            </w:pPr>
            <w:r>
              <w:rPr>
                <w:szCs w:val="18"/>
              </w:rPr>
              <w:t>1,000</w:t>
            </w:r>
          </w:p>
        </w:tc>
        <w:tc>
          <w:tcPr>
            <w:tcW w:w="1172" w:type="pct"/>
          </w:tcPr>
          <w:p w14:paraId="24D1F061" w14:textId="77777777" w:rsidR="00BA23B7" w:rsidRPr="001E2092" w:rsidRDefault="00192759" w:rsidP="005521DD">
            <w:pPr>
              <w:pStyle w:val="Tabellentext"/>
              <w:ind w:left="-6"/>
              <w:jc w:val="right"/>
              <w:rPr>
                <w:szCs w:val="18"/>
              </w:rPr>
            </w:pPr>
            <w:r>
              <w:rPr>
                <w:szCs w:val="18"/>
              </w:rPr>
              <w:t>1,000 - 1,000</w:t>
            </w:r>
          </w:p>
        </w:tc>
      </w:tr>
      <w:tr w:rsidR="00BA23B7" w:rsidRPr="00743DF3" w14:paraId="17FB3F94"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7450B47" w14:textId="77777777" w:rsidR="00BA23B7" w:rsidRPr="001E2092" w:rsidRDefault="00192759" w:rsidP="00C25810">
            <w:pPr>
              <w:pStyle w:val="Tabellentext"/>
              <w:rPr>
                <w:szCs w:val="18"/>
              </w:rPr>
            </w:pPr>
            <w:r>
              <w:rPr>
                <w:szCs w:val="18"/>
              </w:rPr>
              <w:t>Dauer der Beatmung 24 bis 71 Stunden</w:t>
            </w:r>
          </w:p>
        </w:tc>
        <w:tc>
          <w:tcPr>
            <w:tcW w:w="1013" w:type="pct"/>
          </w:tcPr>
          <w:p w14:paraId="2ECE94FC" w14:textId="77777777" w:rsidR="00BA23B7" w:rsidRPr="001E2092" w:rsidRDefault="00192759" w:rsidP="009E6F3B">
            <w:pPr>
              <w:pStyle w:val="Tabellentext"/>
              <w:jc w:val="right"/>
              <w:rPr>
                <w:szCs w:val="18"/>
              </w:rPr>
            </w:pPr>
            <w:r>
              <w:rPr>
                <w:szCs w:val="18"/>
              </w:rPr>
              <w:t>0,886810346484583</w:t>
            </w:r>
          </w:p>
        </w:tc>
        <w:tc>
          <w:tcPr>
            <w:tcW w:w="390" w:type="pct"/>
          </w:tcPr>
          <w:p w14:paraId="46365A7E" w14:textId="77777777" w:rsidR="00BA23B7" w:rsidRPr="001E2092" w:rsidRDefault="00192759" w:rsidP="004D14B9">
            <w:pPr>
              <w:pStyle w:val="Tabellentext"/>
              <w:ind w:left="0"/>
              <w:jc w:val="right"/>
              <w:rPr>
                <w:szCs w:val="18"/>
              </w:rPr>
            </w:pPr>
            <w:r>
              <w:rPr>
                <w:szCs w:val="18"/>
              </w:rPr>
              <w:t>0,024</w:t>
            </w:r>
          </w:p>
        </w:tc>
        <w:tc>
          <w:tcPr>
            <w:tcW w:w="548" w:type="pct"/>
          </w:tcPr>
          <w:p w14:paraId="2E3A7089" w14:textId="77777777" w:rsidR="00BA23B7" w:rsidRPr="001E2092" w:rsidRDefault="00192759" w:rsidP="009E6F3B">
            <w:pPr>
              <w:pStyle w:val="Tabellentext"/>
              <w:jc w:val="right"/>
              <w:rPr>
                <w:szCs w:val="18"/>
              </w:rPr>
            </w:pPr>
            <w:r>
              <w:rPr>
                <w:szCs w:val="18"/>
              </w:rPr>
              <w:t>36,819</w:t>
            </w:r>
          </w:p>
        </w:tc>
        <w:tc>
          <w:tcPr>
            <w:tcW w:w="468" w:type="pct"/>
          </w:tcPr>
          <w:p w14:paraId="12FC0CAB" w14:textId="77777777" w:rsidR="00BA23B7" w:rsidRPr="001E2092" w:rsidRDefault="00192759" w:rsidP="004D14B9">
            <w:pPr>
              <w:pStyle w:val="Tabellentext"/>
              <w:ind w:left="6"/>
              <w:jc w:val="right"/>
              <w:rPr>
                <w:szCs w:val="18"/>
              </w:rPr>
            </w:pPr>
            <w:r>
              <w:rPr>
                <w:szCs w:val="18"/>
              </w:rPr>
              <w:t>2,427</w:t>
            </w:r>
          </w:p>
        </w:tc>
        <w:tc>
          <w:tcPr>
            <w:tcW w:w="1172" w:type="pct"/>
          </w:tcPr>
          <w:p w14:paraId="6A7EA7E1" w14:textId="77777777" w:rsidR="00BA23B7" w:rsidRPr="001E2092" w:rsidRDefault="00192759" w:rsidP="005521DD">
            <w:pPr>
              <w:pStyle w:val="Tabellentext"/>
              <w:ind w:left="-6"/>
              <w:jc w:val="right"/>
              <w:rPr>
                <w:szCs w:val="18"/>
              </w:rPr>
            </w:pPr>
            <w:r>
              <w:rPr>
                <w:szCs w:val="18"/>
              </w:rPr>
              <w:t>2,315 - 2,545</w:t>
            </w:r>
          </w:p>
        </w:tc>
      </w:tr>
      <w:tr w:rsidR="00BA23B7" w:rsidRPr="00743DF3" w14:paraId="7FF7405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CC2C644" w14:textId="77777777" w:rsidR="00BA23B7" w:rsidRPr="001E2092" w:rsidRDefault="00192759" w:rsidP="00C25810">
            <w:pPr>
              <w:pStyle w:val="Tabellentext"/>
              <w:rPr>
                <w:szCs w:val="18"/>
              </w:rPr>
            </w:pPr>
            <w:r>
              <w:rPr>
                <w:szCs w:val="18"/>
              </w:rPr>
              <w:t>Dauer der Beatmung 72 bis 239 Stunden</w:t>
            </w:r>
          </w:p>
        </w:tc>
        <w:tc>
          <w:tcPr>
            <w:tcW w:w="1013" w:type="pct"/>
          </w:tcPr>
          <w:p w14:paraId="773CECB3" w14:textId="77777777" w:rsidR="00BA23B7" w:rsidRPr="001E2092" w:rsidRDefault="00192759" w:rsidP="009E6F3B">
            <w:pPr>
              <w:pStyle w:val="Tabellentext"/>
              <w:jc w:val="right"/>
              <w:rPr>
                <w:szCs w:val="18"/>
              </w:rPr>
            </w:pPr>
            <w:r>
              <w:rPr>
                <w:szCs w:val="18"/>
              </w:rPr>
              <w:t>1,319522263073722</w:t>
            </w:r>
          </w:p>
        </w:tc>
        <w:tc>
          <w:tcPr>
            <w:tcW w:w="390" w:type="pct"/>
          </w:tcPr>
          <w:p w14:paraId="77519299" w14:textId="77777777" w:rsidR="00BA23B7" w:rsidRPr="001E2092" w:rsidRDefault="00192759" w:rsidP="004D14B9">
            <w:pPr>
              <w:pStyle w:val="Tabellentext"/>
              <w:ind w:left="0"/>
              <w:jc w:val="right"/>
              <w:rPr>
                <w:szCs w:val="18"/>
              </w:rPr>
            </w:pPr>
            <w:r>
              <w:rPr>
                <w:szCs w:val="18"/>
              </w:rPr>
              <w:t>0,019</w:t>
            </w:r>
          </w:p>
        </w:tc>
        <w:tc>
          <w:tcPr>
            <w:tcW w:w="548" w:type="pct"/>
          </w:tcPr>
          <w:p w14:paraId="0F71F64A" w14:textId="77777777" w:rsidR="00BA23B7" w:rsidRPr="001E2092" w:rsidRDefault="00192759" w:rsidP="009E6F3B">
            <w:pPr>
              <w:pStyle w:val="Tabellentext"/>
              <w:jc w:val="right"/>
              <w:rPr>
                <w:szCs w:val="18"/>
              </w:rPr>
            </w:pPr>
            <w:r>
              <w:rPr>
                <w:szCs w:val="18"/>
              </w:rPr>
              <w:t>69,569</w:t>
            </w:r>
          </w:p>
        </w:tc>
        <w:tc>
          <w:tcPr>
            <w:tcW w:w="468" w:type="pct"/>
          </w:tcPr>
          <w:p w14:paraId="22022E5B" w14:textId="77777777" w:rsidR="00BA23B7" w:rsidRPr="001E2092" w:rsidRDefault="00192759" w:rsidP="004D14B9">
            <w:pPr>
              <w:pStyle w:val="Tabellentext"/>
              <w:ind w:left="6"/>
              <w:jc w:val="right"/>
              <w:rPr>
                <w:szCs w:val="18"/>
              </w:rPr>
            </w:pPr>
            <w:r>
              <w:rPr>
                <w:szCs w:val="18"/>
              </w:rPr>
              <w:t>3,742</w:t>
            </w:r>
          </w:p>
        </w:tc>
        <w:tc>
          <w:tcPr>
            <w:tcW w:w="1172" w:type="pct"/>
          </w:tcPr>
          <w:p w14:paraId="48B918BF" w14:textId="77777777" w:rsidR="00BA23B7" w:rsidRPr="001E2092" w:rsidRDefault="00192759" w:rsidP="005521DD">
            <w:pPr>
              <w:pStyle w:val="Tabellentext"/>
              <w:ind w:left="-6"/>
              <w:jc w:val="right"/>
              <w:rPr>
                <w:szCs w:val="18"/>
              </w:rPr>
            </w:pPr>
            <w:r>
              <w:rPr>
                <w:szCs w:val="18"/>
              </w:rPr>
              <w:t>3,605 - 3,883</w:t>
            </w:r>
          </w:p>
        </w:tc>
      </w:tr>
      <w:tr w:rsidR="00BA23B7" w:rsidRPr="00743DF3" w14:paraId="42C68FA1"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B6CF59E" w14:textId="77777777" w:rsidR="00BA23B7" w:rsidRPr="001E2092" w:rsidRDefault="00192759" w:rsidP="00C25810">
            <w:pPr>
              <w:pStyle w:val="Tabellentext"/>
              <w:rPr>
                <w:szCs w:val="18"/>
              </w:rPr>
            </w:pPr>
            <w:r>
              <w:rPr>
                <w:szCs w:val="18"/>
              </w:rPr>
              <w:t>Dauer der Beatmung ab 240 Stunden</w:t>
            </w:r>
          </w:p>
        </w:tc>
        <w:tc>
          <w:tcPr>
            <w:tcW w:w="1013" w:type="pct"/>
          </w:tcPr>
          <w:p w14:paraId="2E179354" w14:textId="77777777" w:rsidR="00BA23B7" w:rsidRPr="001E2092" w:rsidRDefault="00192759" w:rsidP="009E6F3B">
            <w:pPr>
              <w:pStyle w:val="Tabellentext"/>
              <w:jc w:val="right"/>
              <w:rPr>
                <w:szCs w:val="18"/>
              </w:rPr>
            </w:pPr>
            <w:r>
              <w:rPr>
                <w:szCs w:val="18"/>
              </w:rPr>
              <w:t>2,208658520402705</w:t>
            </w:r>
          </w:p>
        </w:tc>
        <w:tc>
          <w:tcPr>
            <w:tcW w:w="390" w:type="pct"/>
          </w:tcPr>
          <w:p w14:paraId="597BCAB1" w14:textId="77777777" w:rsidR="00BA23B7" w:rsidRPr="001E2092" w:rsidRDefault="00192759" w:rsidP="004D14B9">
            <w:pPr>
              <w:pStyle w:val="Tabellentext"/>
              <w:ind w:left="0"/>
              <w:jc w:val="right"/>
              <w:rPr>
                <w:szCs w:val="18"/>
              </w:rPr>
            </w:pPr>
            <w:r>
              <w:rPr>
                <w:szCs w:val="18"/>
              </w:rPr>
              <w:t>0,014</w:t>
            </w:r>
          </w:p>
        </w:tc>
        <w:tc>
          <w:tcPr>
            <w:tcW w:w="548" w:type="pct"/>
          </w:tcPr>
          <w:p w14:paraId="7D1BC595" w14:textId="77777777" w:rsidR="00BA23B7" w:rsidRPr="001E2092" w:rsidRDefault="00192759" w:rsidP="009E6F3B">
            <w:pPr>
              <w:pStyle w:val="Tabellentext"/>
              <w:jc w:val="right"/>
              <w:rPr>
                <w:szCs w:val="18"/>
              </w:rPr>
            </w:pPr>
            <w:r>
              <w:rPr>
                <w:szCs w:val="18"/>
              </w:rPr>
              <w:t>152,597</w:t>
            </w:r>
          </w:p>
        </w:tc>
        <w:tc>
          <w:tcPr>
            <w:tcW w:w="468" w:type="pct"/>
          </w:tcPr>
          <w:p w14:paraId="2D77EACD" w14:textId="77777777" w:rsidR="00BA23B7" w:rsidRPr="001E2092" w:rsidRDefault="00192759" w:rsidP="004D14B9">
            <w:pPr>
              <w:pStyle w:val="Tabellentext"/>
              <w:ind w:left="6"/>
              <w:jc w:val="right"/>
              <w:rPr>
                <w:szCs w:val="18"/>
              </w:rPr>
            </w:pPr>
            <w:r>
              <w:rPr>
                <w:szCs w:val="18"/>
              </w:rPr>
              <w:t>9,103</w:t>
            </w:r>
          </w:p>
        </w:tc>
        <w:tc>
          <w:tcPr>
            <w:tcW w:w="1172" w:type="pct"/>
          </w:tcPr>
          <w:p w14:paraId="6C77961C" w14:textId="77777777" w:rsidR="00BA23B7" w:rsidRPr="001E2092" w:rsidRDefault="00192759" w:rsidP="005521DD">
            <w:pPr>
              <w:pStyle w:val="Tabellentext"/>
              <w:ind w:left="-6"/>
              <w:jc w:val="right"/>
              <w:rPr>
                <w:szCs w:val="18"/>
              </w:rPr>
            </w:pPr>
            <w:r>
              <w:rPr>
                <w:szCs w:val="18"/>
              </w:rPr>
              <w:t>8,849 - 9,365</w:t>
            </w:r>
          </w:p>
        </w:tc>
      </w:tr>
      <w:tr w:rsidR="00BA23B7" w:rsidRPr="00743DF3" w14:paraId="09119633"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680FD36" w14:textId="77777777" w:rsidR="00BA23B7" w:rsidRPr="001E2092" w:rsidRDefault="00192759" w:rsidP="00C25810">
            <w:pPr>
              <w:pStyle w:val="Tabellentext"/>
              <w:rPr>
                <w:szCs w:val="18"/>
              </w:rPr>
            </w:pPr>
            <w:r>
              <w:rPr>
                <w:szCs w:val="18"/>
              </w:rPr>
              <w:t>Diabetes Mellitus</w:t>
            </w:r>
          </w:p>
        </w:tc>
        <w:tc>
          <w:tcPr>
            <w:tcW w:w="1013" w:type="pct"/>
          </w:tcPr>
          <w:p w14:paraId="2D7EE5C6" w14:textId="77777777" w:rsidR="00BA23B7" w:rsidRPr="001E2092" w:rsidRDefault="00192759" w:rsidP="009E6F3B">
            <w:pPr>
              <w:pStyle w:val="Tabellentext"/>
              <w:jc w:val="right"/>
              <w:rPr>
                <w:szCs w:val="18"/>
              </w:rPr>
            </w:pPr>
            <w:r>
              <w:rPr>
                <w:szCs w:val="18"/>
              </w:rPr>
              <w:t>0,153412939317293</w:t>
            </w:r>
          </w:p>
        </w:tc>
        <w:tc>
          <w:tcPr>
            <w:tcW w:w="390" w:type="pct"/>
          </w:tcPr>
          <w:p w14:paraId="784198A5" w14:textId="77777777" w:rsidR="00BA23B7" w:rsidRPr="001E2092" w:rsidRDefault="00192759" w:rsidP="004D14B9">
            <w:pPr>
              <w:pStyle w:val="Tabellentext"/>
              <w:ind w:left="0"/>
              <w:jc w:val="right"/>
              <w:rPr>
                <w:szCs w:val="18"/>
              </w:rPr>
            </w:pPr>
            <w:r>
              <w:rPr>
                <w:szCs w:val="18"/>
              </w:rPr>
              <w:t>0,009</w:t>
            </w:r>
          </w:p>
        </w:tc>
        <w:tc>
          <w:tcPr>
            <w:tcW w:w="548" w:type="pct"/>
          </w:tcPr>
          <w:p w14:paraId="0789E93B" w14:textId="77777777" w:rsidR="00BA23B7" w:rsidRPr="001E2092" w:rsidRDefault="00192759" w:rsidP="009E6F3B">
            <w:pPr>
              <w:pStyle w:val="Tabellentext"/>
              <w:jc w:val="right"/>
              <w:rPr>
                <w:szCs w:val="18"/>
              </w:rPr>
            </w:pPr>
            <w:r>
              <w:rPr>
                <w:szCs w:val="18"/>
              </w:rPr>
              <w:t>17,363</w:t>
            </w:r>
          </w:p>
        </w:tc>
        <w:tc>
          <w:tcPr>
            <w:tcW w:w="468" w:type="pct"/>
          </w:tcPr>
          <w:p w14:paraId="50C53681" w14:textId="77777777" w:rsidR="00BA23B7" w:rsidRPr="001E2092" w:rsidRDefault="00192759" w:rsidP="004D14B9">
            <w:pPr>
              <w:pStyle w:val="Tabellentext"/>
              <w:ind w:left="6"/>
              <w:jc w:val="right"/>
              <w:rPr>
                <w:szCs w:val="18"/>
              </w:rPr>
            </w:pPr>
            <w:r>
              <w:rPr>
                <w:szCs w:val="18"/>
              </w:rPr>
              <w:t>1,166</w:t>
            </w:r>
          </w:p>
        </w:tc>
        <w:tc>
          <w:tcPr>
            <w:tcW w:w="1172" w:type="pct"/>
          </w:tcPr>
          <w:p w14:paraId="38C8C3F0" w14:textId="77777777" w:rsidR="00BA23B7" w:rsidRPr="001E2092" w:rsidRDefault="00192759" w:rsidP="005521DD">
            <w:pPr>
              <w:pStyle w:val="Tabellentext"/>
              <w:ind w:left="-6"/>
              <w:jc w:val="right"/>
              <w:rPr>
                <w:szCs w:val="18"/>
              </w:rPr>
            </w:pPr>
            <w:r>
              <w:rPr>
                <w:szCs w:val="18"/>
              </w:rPr>
              <w:t>1,146 - 1,186</w:t>
            </w:r>
          </w:p>
        </w:tc>
      </w:tr>
      <w:tr w:rsidR="00BA23B7" w:rsidRPr="00743DF3" w14:paraId="5CFAD9BB"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2BBC500" w14:textId="77777777" w:rsidR="00BA23B7" w:rsidRPr="001E2092" w:rsidRDefault="00192759" w:rsidP="00C25810">
            <w:pPr>
              <w:pStyle w:val="Tabellentext"/>
              <w:rPr>
                <w:szCs w:val="18"/>
              </w:rPr>
            </w:pPr>
            <w:r>
              <w:rPr>
                <w:szCs w:val="18"/>
              </w:rPr>
              <w:t>Eingeschränkte Mobilität</w:t>
            </w:r>
          </w:p>
        </w:tc>
        <w:tc>
          <w:tcPr>
            <w:tcW w:w="1013" w:type="pct"/>
          </w:tcPr>
          <w:p w14:paraId="78813364" w14:textId="77777777" w:rsidR="00BA23B7" w:rsidRPr="001E2092" w:rsidRDefault="00192759" w:rsidP="009E6F3B">
            <w:pPr>
              <w:pStyle w:val="Tabellentext"/>
              <w:jc w:val="right"/>
              <w:rPr>
                <w:szCs w:val="18"/>
              </w:rPr>
            </w:pPr>
            <w:r>
              <w:rPr>
                <w:szCs w:val="18"/>
              </w:rPr>
              <w:t>0,756747276339805</w:t>
            </w:r>
          </w:p>
        </w:tc>
        <w:tc>
          <w:tcPr>
            <w:tcW w:w="390" w:type="pct"/>
          </w:tcPr>
          <w:p w14:paraId="0F9D6B7C" w14:textId="77777777" w:rsidR="00BA23B7" w:rsidRPr="001E2092" w:rsidRDefault="00192759" w:rsidP="004D14B9">
            <w:pPr>
              <w:pStyle w:val="Tabellentext"/>
              <w:ind w:left="0"/>
              <w:jc w:val="right"/>
              <w:rPr>
                <w:szCs w:val="18"/>
              </w:rPr>
            </w:pPr>
            <w:r>
              <w:rPr>
                <w:szCs w:val="18"/>
              </w:rPr>
              <w:t>0,009</w:t>
            </w:r>
          </w:p>
        </w:tc>
        <w:tc>
          <w:tcPr>
            <w:tcW w:w="548" w:type="pct"/>
          </w:tcPr>
          <w:p w14:paraId="25312AAC" w14:textId="77777777" w:rsidR="00BA23B7" w:rsidRPr="001E2092" w:rsidRDefault="00192759" w:rsidP="009E6F3B">
            <w:pPr>
              <w:pStyle w:val="Tabellentext"/>
              <w:jc w:val="right"/>
              <w:rPr>
                <w:szCs w:val="18"/>
              </w:rPr>
            </w:pPr>
            <w:r>
              <w:rPr>
                <w:szCs w:val="18"/>
              </w:rPr>
              <w:t>84,588</w:t>
            </w:r>
          </w:p>
        </w:tc>
        <w:tc>
          <w:tcPr>
            <w:tcW w:w="468" w:type="pct"/>
          </w:tcPr>
          <w:p w14:paraId="6A3ECBEB" w14:textId="77777777" w:rsidR="00BA23B7" w:rsidRPr="001E2092" w:rsidRDefault="00192759" w:rsidP="004D14B9">
            <w:pPr>
              <w:pStyle w:val="Tabellentext"/>
              <w:ind w:left="6"/>
              <w:jc w:val="right"/>
              <w:rPr>
                <w:szCs w:val="18"/>
              </w:rPr>
            </w:pPr>
            <w:r>
              <w:rPr>
                <w:szCs w:val="18"/>
              </w:rPr>
              <w:t>2,131</w:t>
            </w:r>
          </w:p>
        </w:tc>
        <w:tc>
          <w:tcPr>
            <w:tcW w:w="1172" w:type="pct"/>
          </w:tcPr>
          <w:p w14:paraId="0621E27F" w14:textId="77777777" w:rsidR="00BA23B7" w:rsidRPr="001E2092" w:rsidRDefault="00192759" w:rsidP="005521DD">
            <w:pPr>
              <w:pStyle w:val="Tabellentext"/>
              <w:ind w:left="-6"/>
              <w:jc w:val="right"/>
              <w:rPr>
                <w:szCs w:val="18"/>
              </w:rPr>
            </w:pPr>
            <w:r>
              <w:rPr>
                <w:szCs w:val="18"/>
              </w:rPr>
              <w:t>2,094 - 2,169</w:t>
            </w:r>
          </w:p>
        </w:tc>
      </w:tr>
      <w:tr w:rsidR="00BA23B7" w:rsidRPr="00743DF3" w14:paraId="764D4D0D"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E7FD299" w14:textId="77777777" w:rsidR="00BA23B7" w:rsidRPr="001E2092" w:rsidRDefault="00192759" w:rsidP="00C25810">
            <w:pPr>
              <w:pStyle w:val="Tabellentext"/>
              <w:rPr>
                <w:szCs w:val="18"/>
              </w:rPr>
            </w:pPr>
            <w:r>
              <w:rPr>
                <w:szCs w:val="18"/>
              </w:rPr>
              <w:t>Infektion</w:t>
            </w:r>
          </w:p>
        </w:tc>
        <w:tc>
          <w:tcPr>
            <w:tcW w:w="1013" w:type="pct"/>
          </w:tcPr>
          <w:p w14:paraId="28BEEE22" w14:textId="77777777" w:rsidR="00BA23B7" w:rsidRPr="001E2092" w:rsidRDefault="00192759" w:rsidP="009E6F3B">
            <w:pPr>
              <w:pStyle w:val="Tabellentext"/>
              <w:jc w:val="right"/>
              <w:rPr>
                <w:szCs w:val="18"/>
              </w:rPr>
            </w:pPr>
            <w:r>
              <w:rPr>
                <w:szCs w:val="18"/>
              </w:rPr>
              <w:t>0,717690959643532</w:t>
            </w:r>
          </w:p>
        </w:tc>
        <w:tc>
          <w:tcPr>
            <w:tcW w:w="390" w:type="pct"/>
          </w:tcPr>
          <w:p w14:paraId="3FC24AD2" w14:textId="77777777" w:rsidR="00BA23B7" w:rsidRPr="001E2092" w:rsidRDefault="00192759" w:rsidP="004D14B9">
            <w:pPr>
              <w:pStyle w:val="Tabellentext"/>
              <w:ind w:left="0"/>
              <w:jc w:val="right"/>
              <w:rPr>
                <w:szCs w:val="18"/>
              </w:rPr>
            </w:pPr>
            <w:r>
              <w:rPr>
                <w:szCs w:val="18"/>
              </w:rPr>
              <w:t>0,010</w:t>
            </w:r>
          </w:p>
        </w:tc>
        <w:tc>
          <w:tcPr>
            <w:tcW w:w="548" w:type="pct"/>
          </w:tcPr>
          <w:p w14:paraId="1BBD242C" w14:textId="77777777" w:rsidR="00BA23B7" w:rsidRPr="001E2092" w:rsidRDefault="00192759" w:rsidP="009E6F3B">
            <w:pPr>
              <w:pStyle w:val="Tabellentext"/>
              <w:jc w:val="right"/>
              <w:rPr>
                <w:szCs w:val="18"/>
              </w:rPr>
            </w:pPr>
            <w:r>
              <w:rPr>
                <w:szCs w:val="18"/>
              </w:rPr>
              <w:t>71,473</w:t>
            </w:r>
          </w:p>
        </w:tc>
        <w:tc>
          <w:tcPr>
            <w:tcW w:w="468" w:type="pct"/>
          </w:tcPr>
          <w:p w14:paraId="42216335" w14:textId="77777777" w:rsidR="00BA23B7" w:rsidRPr="001E2092" w:rsidRDefault="00192759" w:rsidP="004D14B9">
            <w:pPr>
              <w:pStyle w:val="Tabellentext"/>
              <w:ind w:left="6"/>
              <w:jc w:val="right"/>
              <w:rPr>
                <w:szCs w:val="18"/>
              </w:rPr>
            </w:pPr>
            <w:r>
              <w:rPr>
                <w:szCs w:val="18"/>
              </w:rPr>
              <w:t>2,050</w:t>
            </w:r>
          </w:p>
        </w:tc>
        <w:tc>
          <w:tcPr>
            <w:tcW w:w="1172" w:type="pct"/>
          </w:tcPr>
          <w:p w14:paraId="15E7BD13" w14:textId="77777777" w:rsidR="00BA23B7" w:rsidRPr="001E2092" w:rsidRDefault="00192759" w:rsidP="005521DD">
            <w:pPr>
              <w:pStyle w:val="Tabellentext"/>
              <w:ind w:left="-6"/>
              <w:jc w:val="right"/>
              <w:rPr>
                <w:szCs w:val="18"/>
              </w:rPr>
            </w:pPr>
            <w:r>
              <w:rPr>
                <w:szCs w:val="18"/>
              </w:rPr>
              <w:t>2,010 - 2,090</w:t>
            </w:r>
          </w:p>
        </w:tc>
      </w:tr>
      <w:tr w:rsidR="00BA23B7" w:rsidRPr="00743DF3" w14:paraId="536476E0"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E91F30C" w14:textId="77777777" w:rsidR="00BA23B7" w:rsidRPr="001E2092" w:rsidRDefault="00192759" w:rsidP="00C25810">
            <w:pPr>
              <w:pStyle w:val="Tabellentext"/>
              <w:rPr>
                <w:szCs w:val="18"/>
              </w:rPr>
            </w:pPr>
            <w:r>
              <w:rPr>
                <w:szCs w:val="18"/>
              </w:rPr>
              <w:t>Demenz und Vigilanzstörung</w:t>
            </w:r>
          </w:p>
        </w:tc>
        <w:tc>
          <w:tcPr>
            <w:tcW w:w="1013" w:type="pct"/>
          </w:tcPr>
          <w:p w14:paraId="1025C8A3" w14:textId="77777777" w:rsidR="00BA23B7" w:rsidRPr="001E2092" w:rsidRDefault="00192759" w:rsidP="009E6F3B">
            <w:pPr>
              <w:pStyle w:val="Tabellentext"/>
              <w:jc w:val="right"/>
              <w:rPr>
                <w:szCs w:val="18"/>
              </w:rPr>
            </w:pPr>
            <w:r>
              <w:rPr>
                <w:szCs w:val="18"/>
              </w:rPr>
              <w:t>0,103990120042886</w:t>
            </w:r>
          </w:p>
        </w:tc>
        <w:tc>
          <w:tcPr>
            <w:tcW w:w="390" w:type="pct"/>
          </w:tcPr>
          <w:p w14:paraId="148ECE50" w14:textId="77777777" w:rsidR="00BA23B7" w:rsidRPr="001E2092" w:rsidRDefault="00192759" w:rsidP="004D14B9">
            <w:pPr>
              <w:pStyle w:val="Tabellentext"/>
              <w:ind w:left="0"/>
              <w:jc w:val="right"/>
              <w:rPr>
                <w:szCs w:val="18"/>
              </w:rPr>
            </w:pPr>
            <w:r>
              <w:rPr>
                <w:szCs w:val="18"/>
              </w:rPr>
              <w:t>0,012</w:t>
            </w:r>
          </w:p>
        </w:tc>
        <w:tc>
          <w:tcPr>
            <w:tcW w:w="548" w:type="pct"/>
          </w:tcPr>
          <w:p w14:paraId="458D9646" w14:textId="77777777" w:rsidR="00BA23B7" w:rsidRPr="001E2092" w:rsidRDefault="00192759" w:rsidP="009E6F3B">
            <w:pPr>
              <w:pStyle w:val="Tabellentext"/>
              <w:jc w:val="right"/>
              <w:rPr>
                <w:szCs w:val="18"/>
              </w:rPr>
            </w:pPr>
            <w:r>
              <w:rPr>
                <w:szCs w:val="18"/>
              </w:rPr>
              <w:t>8,395</w:t>
            </w:r>
          </w:p>
        </w:tc>
        <w:tc>
          <w:tcPr>
            <w:tcW w:w="468" w:type="pct"/>
          </w:tcPr>
          <w:p w14:paraId="63CAD2A5" w14:textId="77777777" w:rsidR="00BA23B7" w:rsidRPr="001E2092" w:rsidRDefault="00192759" w:rsidP="004D14B9">
            <w:pPr>
              <w:pStyle w:val="Tabellentext"/>
              <w:ind w:left="6"/>
              <w:jc w:val="right"/>
              <w:rPr>
                <w:szCs w:val="18"/>
              </w:rPr>
            </w:pPr>
            <w:r>
              <w:rPr>
                <w:szCs w:val="18"/>
              </w:rPr>
              <w:t>1,110</w:t>
            </w:r>
          </w:p>
        </w:tc>
        <w:tc>
          <w:tcPr>
            <w:tcW w:w="1172" w:type="pct"/>
          </w:tcPr>
          <w:p w14:paraId="76FFEE43" w14:textId="77777777" w:rsidR="00BA23B7" w:rsidRPr="001E2092" w:rsidRDefault="00192759" w:rsidP="005521DD">
            <w:pPr>
              <w:pStyle w:val="Tabellentext"/>
              <w:ind w:left="-6"/>
              <w:jc w:val="right"/>
              <w:rPr>
                <w:szCs w:val="18"/>
              </w:rPr>
            </w:pPr>
            <w:r>
              <w:rPr>
                <w:szCs w:val="18"/>
              </w:rPr>
              <w:t>1,083 - 1,137</w:t>
            </w:r>
          </w:p>
        </w:tc>
      </w:tr>
      <w:tr w:rsidR="00BA23B7" w:rsidRPr="00743DF3" w14:paraId="609CFB0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0315700" w14:textId="77777777" w:rsidR="00BA23B7" w:rsidRPr="001E2092" w:rsidRDefault="00192759" w:rsidP="00C25810">
            <w:pPr>
              <w:pStyle w:val="Tabellentext"/>
              <w:rPr>
                <w:szCs w:val="18"/>
              </w:rPr>
            </w:pPr>
            <w:r>
              <w:rPr>
                <w:szCs w:val="18"/>
              </w:rPr>
              <w:t>Inkontinenz</w:t>
            </w:r>
          </w:p>
        </w:tc>
        <w:tc>
          <w:tcPr>
            <w:tcW w:w="1013" w:type="pct"/>
          </w:tcPr>
          <w:p w14:paraId="0FE37CDC" w14:textId="77777777" w:rsidR="00BA23B7" w:rsidRPr="001E2092" w:rsidRDefault="00192759" w:rsidP="009E6F3B">
            <w:pPr>
              <w:pStyle w:val="Tabellentext"/>
              <w:jc w:val="right"/>
              <w:rPr>
                <w:szCs w:val="18"/>
              </w:rPr>
            </w:pPr>
            <w:r>
              <w:rPr>
                <w:szCs w:val="18"/>
              </w:rPr>
              <w:t>0,728122976315701</w:t>
            </w:r>
          </w:p>
        </w:tc>
        <w:tc>
          <w:tcPr>
            <w:tcW w:w="390" w:type="pct"/>
          </w:tcPr>
          <w:p w14:paraId="2539BFF1" w14:textId="77777777" w:rsidR="00BA23B7" w:rsidRPr="001E2092" w:rsidRDefault="00192759" w:rsidP="004D14B9">
            <w:pPr>
              <w:pStyle w:val="Tabellentext"/>
              <w:ind w:left="0"/>
              <w:jc w:val="right"/>
              <w:rPr>
                <w:szCs w:val="18"/>
              </w:rPr>
            </w:pPr>
            <w:r>
              <w:rPr>
                <w:szCs w:val="18"/>
              </w:rPr>
              <w:t>0,009</w:t>
            </w:r>
          </w:p>
        </w:tc>
        <w:tc>
          <w:tcPr>
            <w:tcW w:w="548" w:type="pct"/>
          </w:tcPr>
          <w:p w14:paraId="338546FC" w14:textId="77777777" w:rsidR="00BA23B7" w:rsidRPr="001E2092" w:rsidRDefault="00192759" w:rsidP="009E6F3B">
            <w:pPr>
              <w:pStyle w:val="Tabellentext"/>
              <w:jc w:val="right"/>
              <w:rPr>
                <w:szCs w:val="18"/>
              </w:rPr>
            </w:pPr>
            <w:r>
              <w:rPr>
                <w:szCs w:val="18"/>
              </w:rPr>
              <w:t>79,154</w:t>
            </w:r>
          </w:p>
        </w:tc>
        <w:tc>
          <w:tcPr>
            <w:tcW w:w="468" w:type="pct"/>
          </w:tcPr>
          <w:p w14:paraId="1B01017F" w14:textId="77777777" w:rsidR="00BA23B7" w:rsidRPr="001E2092" w:rsidRDefault="00192759" w:rsidP="004D14B9">
            <w:pPr>
              <w:pStyle w:val="Tabellentext"/>
              <w:ind w:left="6"/>
              <w:jc w:val="right"/>
              <w:rPr>
                <w:szCs w:val="18"/>
              </w:rPr>
            </w:pPr>
            <w:r>
              <w:rPr>
                <w:szCs w:val="18"/>
              </w:rPr>
              <w:t>2,071</w:t>
            </w:r>
          </w:p>
        </w:tc>
        <w:tc>
          <w:tcPr>
            <w:tcW w:w="1172" w:type="pct"/>
          </w:tcPr>
          <w:p w14:paraId="10A337B6" w14:textId="77777777" w:rsidR="00BA23B7" w:rsidRPr="001E2092" w:rsidRDefault="00192759" w:rsidP="005521DD">
            <w:pPr>
              <w:pStyle w:val="Tabellentext"/>
              <w:ind w:left="-6"/>
              <w:jc w:val="right"/>
              <w:rPr>
                <w:szCs w:val="18"/>
              </w:rPr>
            </w:pPr>
            <w:r>
              <w:rPr>
                <w:szCs w:val="18"/>
              </w:rPr>
              <w:t>2,034 - 2,109</w:t>
            </w:r>
          </w:p>
        </w:tc>
      </w:tr>
      <w:tr w:rsidR="00BA23B7" w:rsidRPr="00743DF3" w14:paraId="4BD2C45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15771C6" w14:textId="77777777" w:rsidR="00BA23B7" w:rsidRPr="001E2092" w:rsidRDefault="00192759" w:rsidP="00C25810">
            <w:pPr>
              <w:pStyle w:val="Tabellentext"/>
              <w:rPr>
                <w:szCs w:val="18"/>
              </w:rPr>
            </w:pPr>
            <w:r>
              <w:rPr>
                <w:szCs w:val="18"/>
              </w:rPr>
              <w:t>Untergewicht und Mangelernährung</w:t>
            </w:r>
          </w:p>
        </w:tc>
        <w:tc>
          <w:tcPr>
            <w:tcW w:w="1013" w:type="pct"/>
          </w:tcPr>
          <w:p w14:paraId="12B462D1" w14:textId="77777777" w:rsidR="00BA23B7" w:rsidRPr="001E2092" w:rsidRDefault="00192759" w:rsidP="009E6F3B">
            <w:pPr>
              <w:pStyle w:val="Tabellentext"/>
              <w:jc w:val="right"/>
              <w:rPr>
                <w:szCs w:val="18"/>
              </w:rPr>
            </w:pPr>
            <w:r>
              <w:rPr>
                <w:szCs w:val="18"/>
              </w:rPr>
              <w:t>0,680188918920693</w:t>
            </w:r>
          </w:p>
        </w:tc>
        <w:tc>
          <w:tcPr>
            <w:tcW w:w="390" w:type="pct"/>
          </w:tcPr>
          <w:p w14:paraId="2D3FB402" w14:textId="77777777" w:rsidR="00BA23B7" w:rsidRPr="001E2092" w:rsidRDefault="00192759" w:rsidP="004D14B9">
            <w:pPr>
              <w:pStyle w:val="Tabellentext"/>
              <w:ind w:left="0"/>
              <w:jc w:val="right"/>
              <w:rPr>
                <w:szCs w:val="18"/>
              </w:rPr>
            </w:pPr>
            <w:r>
              <w:rPr>
                <w:szCs w:val="18"/>
              </w:rPr>
              <w:t>0,013</w:t>
            </w:r>
          </w:p>
        </w:tc>
        <w:tc>
          <w:tcPr>
            <w:tcW w:w="548" w:type="pct"/>
          </w:tcPr>
          <w:p w14:paraId="7FE98C06" w14:textId="77777777" w:rsidR="00BA23B7" w:rsidRPr="001E2092" w:rsidRDefault="00192759" w:rsidP="009E6F3B">
            <w:pPr>
              <w:pStyle w:val="Tabellentext"/>
              <w:jc w:val="right"/>
              <w:rPr>
                <w:szCs w:val="18"/>
              </w:rPr>
            </w:pPr>
            <w:r>
              <w:rPr>
                <w:szCs w:val="18"/>
              </w:rPr>
              <w:t>53,719</w:t>
            </w:r>
          </w:p>
        </w:tc>
        <w:tc>
          <w:tcPr>
            <w:tcW w:w="468" w:type="pct"/>
          </w:tcPr>
          <w:p w14:paraId="3DADBBD4" w14:textId="77777777" w:rsidR="00BA23B7" w:rsidRPr="001E2092" w:rsidRDefault="00192759" w:rsidP="004D14B9">
            <w:pPr>
              <w:pStyle w:val="Tabellentext"/>
              <w:ind w:left="6"/>
              <w:jc w:val="right"/>
              <w:rPr>
                <w:szCs w:val="18"/>
              </w:rPr>
            </w:pPr>
            <w:r>
              <w:rPr>
                <w:szCs w:val="18"/>
              </w:rPr>
              <w:t>1,974</w:t>
            </w:r>
          </w:p>
        </w:tc>
        <w:tc>
          <w:tcPr>
            <w:tcW w:w="1172" w:type="pct"/>
          </w:tcPr>
          <w:p w14:paraId="4D0B76A0" w14:textId="77777777" w:rsidR="00BA23B7" w:rsidRPr="001E2092" w:rsidRDefault="00192759" w:rsidP="005521DD">
            <w:pPr>
              <w:pStyle w:val="Tabellentext"/>
              <w:ind w:left="-6"/>
              <w:jc w:val="right"/>
              <w:rPr>
                <w:szCs w:val="18"/>
              </w:rPr>
            </w:pPr>
            <w:r>
              <w:rPr>
                <w:szCs w:val="18"/>
              </w:rPr>
              <w:t>1,926 - 2,024</w:t>
            </w:r>
          </w:p>
        </w:tc>
      </w:tr>
      <w:tr w:rsidR="00BA23B7" w:rsidRPr="00743DF3" w14:paraId="04E62C92"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FC262B7" w14:textId="77777777" w:rsidR="00BA23B7" w:rsidRPr="001E2092" w:rsidRDefault="00192759" w:rsidP="00C25810">
            <w:pPr>
              <w:pStyle w:val="Tabellentext"/>
              <w:rPr>
                <w:szCs w:val="18"/>
              </w:rPr>
            </w:pPr>
            <w:r>
              <w:rPr>
                <w:szCs w:val="18"/>
              </w:rPr>
              <w:t>Adipositas</w:t>
            </w:r>
          </w:p>
        </w:tc>
        <w:tc>
          <w:tcPr>
            <w:tcW w:w="1013" w:type="pct"/>
          </w:tcPr>
          <w:p w14:paraId="0F51FA06" w14:textId="77777777" w:rsidR="00BA23B7" w:rsidRPr="001E2092" w:rsidRDefault="00192759" w:rsidP="009E6F3B">
            <w:pPr>
              <w:pStyle w:val="Tabellentext"/>
              <w:jc w:val="right"/>
              <w:rPr>
                <w:szCs w:val="18"/>
              </w:rPr>
            </w:pPr>
            <w:r>
              <w:rPr>
                <w:szCs w:val="18"/>
              </w:rPr>
              <w:t>0,111415805930087</w:t>
            </w:r>
          </w:p>
        </w:tc>
        <w:tc>
          <w:tcPr>
            <w:tcW w:w="390" w:type="pct"/>
          </w:tcPr>
          <w:p w14:paraId="56F16F40" w14:textId="77777777" w:rsidR="00BA23B7" w:rsidRPr="001E2092" w:rsidRDefault="00192759" w:rsidP="004D14B9">
            <w:pPr>
              <w:pStyle w:val="Tabellentext"/>
              <w:ind w:left="0"/>
              <w:jc w:val="right"/>
              <w:rPr>
                <w:szCs w:val="18"/>
              </w:rPr>
            </w:pPr>
            <w:r>
              <w:rPr>
                <w:szCs w:val="18"/>
              </w:rPr>
              <w:t>0,026</w:t>
            </w:r>
          </w:p>
        </w:tc>
        <w:tc>
          <w:tcPr>
            <w:tcW w:w="548" w:type="pct"/>
          </w:tcPr>
          <w:p w14:paraId="0745D780" w14:textId="77777777" w:rsidR="00BA23B7" w:rsidRPr="001E2092" w:rsidRDefault="00192759" w:rsidP="009E6F3B">
            <w:pPr>
              <w:pStyle w:val="Tabellentext"/>
              <w:jc w:val="right"/>
              <w:rPr>
                <w:szCs w:val="18"/>
              </w:rPr>
            </w:pPr>
            <w:r>
              <w:rPr>
                <w:szCs w:val="18"/>
              </w:rPr>
              <w:t>4,228</w:t>
            </w:r>
          </w:p>
        </w:tc>
        <w:tc>
          <w:tcPr>
            <w:tcW w:w="468" w:type="pct"/>
          </w:tcPr>
          <w:p w14:paraId="1D68F689" w14:textId="77777777" w:rsidR="00BA23B7" w:rsidRPr="001E2092" w:rsidRDefault="00192759" w:rsidP="004D14B9">
            <w:pPr>
              <w:pStyle w:val="Tabellentext"/>
              <w:ind w:left="6"/>
              <w:jc w:val="right"/>
              <w:rPr>
                <w:szCs w:val="18"/>
              </w:rPr>
            </w:pPr>
            <w:r>
              <w:rPr>
                <w:szCs w:val="18"/>
              </w:rPr>
              <w:t>1,118</w:t>
            </w:r>
          </w:p>
        </w:tc>
        <w:tc>
          <w:tcPr>
            <w:tcW w:w="1172" w:type="pct"/>
          </w:tcPr>
          <w:p w14:paraId="5EC69F9D" w14:textId="77777777" w:rsidR="00BA23B7" w:rsidRPr="001E2092" w:rsidRDefault="00192759" w:rsidP="005521DD">
            <w:pPr>
              <w:pStyle w:val="Tabellentext"/>
              <w:ind w:left="-6"/>
              <w:jc w:val="right"/>
              <w:rPr>
                <w:szCs w:val="18"/>
              </w:rPr>
            </w:pPr>
            <w:r>
              <w:rPr>
                <w:szCs w:val="18"/>
              </w:rPr>
              <w:t>1,062 - 1,177</w:t>
            </w:r>
          </w:p>
        </w:tc>
      </w:tr>
      <w:tr w:rsidR="00BA23B7" w:rsidRPr="00743DF3" w14:paraId="18FD99F0"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D488B0C" w14:textId="77777777" w:rsidR="00BA23B7" w:rsidRPr="001E2092" w:rsidRDefault="00192759" w:rsidP="00C25810">
            <w:pPr>
              <w:pStyle w:val="Tabellentext"/>
              <w:rPr>
                <w:szCs w:val="18"/>
              </w:rPr>
            </w:pPr>
            <w:r>
              <w:rPr>
                <w:szCs w:val="18"/>
              </w:rPr>
              <w:t>Weitere schwere Erkrankungen</w:t>
            </w:r>
          </w:p>
        </w:tc>
        <w:tc>
          <w:tcPr>
            <w:tcW w:w="1013" w:type="pct"/>
          </w:tcPr>
          <w:p w14:paraId="330B1311" w14:textId="77777777" w:rsidR="00BA23B7" w:rsidRPr="001E2092" w:rsidRDefault="00192759" w:rsidP="009E6F3B">
            <w:pPr>
              <w:pStyle w:val="Tabellentext"/>
              <w:jc w:val="right"/>
              <w:rPr>
                <w:szCs w:val="18"/>
              </w:rPr>
            </w:pPr>
            <w:r>
              <w:rPr>
                <w:szCs w:val="18"/>
              </w:rPr>
              <w:t>1,335281222420371</w:t>
            </w:r>
          </w:p>
        </w:tc>
        <w:tc>
          <w:tcPr>
            <w:tcW w:w="390" w:type="pct"/>
          </w:tcPr>
          <w:p w14:paraId="4AE7467F" w14:textId="77777777" w:rsidR="00BA23B7" w:rsidRPr="001E2092" w:rsidRDefault="00192759" w:rsidP="004D14B9">
            <w:pPr>
              <w:pStyle w:val="Tabellentext"/>
              <w:ind w:left="0"/>
              <w:jc w:val="right"/>
              <w:rPr>
                <w:szCs w:val="18"/>
              </w:rPr>
            </w:pPr>
            <w:r>
              <w:rPr>
                <w:szCs w:val="18"/>
              </w:rPr>
              <w:t>0,009</w:t>
            </w:r>
          </w:p>
        </w:tc>
        <w:tc>
          <w:tcPr>
            <w:tcW w:w="548" w:type="pct"/>
          </w:tcPr>
          <w:p w14:paraId="25884F61" w14:textId="77777777" w:rsidR="00BA23B7" w:rsidRPr="001E2092" w:rsidRDefault="00192759" w:rsidP="009E6F3B">
            <w:pPr>
              <w:pStyle w:val="Tabellentext"/>
              <w:jc w:val="right"/>
              <w:rPr>
                <w:szCs w:val="18"/>
              </w:rPr>
            </w:pPr>
            <w:r>
              <w:rPr>
                <w:szCs w:val="18"/>
              </w:rPr>
              <w:t>141,610</w:t>
            </w:r>
          </w:p>
        </w:tc>
        <w:tc>
          <w:tcPr>
            <w:tcW w:w="468" w:type="pct"/>
          </w:tcPr>
          <w:p w14:paraId="7959FC86" w14:textId="77777777" w:rsidR="00BA23B7" w:rsidRPr="001E2092" w:rsidRDefault="00192759" w:rsidP="004D14B9">
            <w:pPr>
              <w:pStyle w:val="Tabellentext"/>
              <w:ind w:left="6"/>
              <w:jc w:val="right"/>
              <w:rPr>
                <w:szCs w:val="18"/>
              </w:rPr>
            </w:pPr>
            <w:r>
              <w:rPr>
                <w:szCs w:val="18"/>
              </w:rPr>
              <w:t>3,801</w:t>
            </w:r>
          </w:p>
        </w:tc>
        <w:tc>
          <w:tcPr>
            <w:tcW w:w="1172" w:type="pct"/>
          </w:tcPr>
          <w:p w14:paraId="0C399B0B" w14:textId="77777777" w:rsidR="00BA23B7" w:rsidRPr="001E2092" w:rsidRDefault="00192759" w:rsidP="005521DD">
            <w:pPr>
              <w:pStyle w:val="Tabellentext"/>
              <w:ind w:left="-6"/>
              <w:jc w:val="right"/>
              <w:rPr>
                <w:szCs w:val="18"/>
              </w:rPr>
            </w:pPr>
            <w:r>
              <w:rPr>
                <w:szCs w:val="18"/>
              </w:rPr>
              <w:t>3,731 - 3,872</w:t>
            </w:r>
          </w:p>
        </w:tc>
      </w:tr>
    </w:tbl>
    <w:p w14:paraId="540754B8" w14:textId="77777777" w:rsidR="000F0644" w:rsidRPr="000F0644" w:rsidRDefault="00192759" w:rsidP="000F0644"/>
    <w:p w14:paraId="3849EA17" w14:textId="77777777" w:rsidR="001B3E99" w:rsidRDefault="001B3E99">
      <w:pPr>
        <w:sectPr w:rsidR="001B3E99" w:rsidSect="00E16D71">
          <w:pgSz w:w="11906" w:h="16838"/>
          <w:pgMar w:top="1418" w:right="1134" w:bottom="1418" w:left="1701" w:header="454" w:footer="737" w:gutter="0"/>
          <w:cols w:space="708"/>
          <w:docGrid w:linePitch="360"/>
        </w:sectPr>
      </w:pPr>
    </w:p>
    <w:p w14:paraId="06A646A1" w14:textId="77777777" w:rsidR="00293DEF" w:rsidRDefault="00192759" w:rsidP="000361A4">
      <w:pPr>
        <w:pStyle w:val="berschrift2ohneGliederung"/>
      </w:pPr>
      <w:bookmarkStart w:id="25" w:name="_Toc38892946"/>
      <w:r>
        <w:lastRenderedPageBreak/>
        <w:t>52326: Alle Patientinnen und Patienten mit mindestens einem stationär erworbenen Dekubitalulcus Grad/Kategorie 2</w:t>
      </w:r>
      <w:bookmarkEnd w:id="25"/>
    </w:p>
    <w:p w14:paraId="33F052E6" w14:textId="77777777" w:rsidR="005037D0" w:rsidRPr="005037D0" w:rsidRDefault="00192759" w:rsidP="00447106">
      <w:pPr>
        <w:pStyle w:val="Absatzberschriftebene3nurinNavigation"/>
      </w:pPr>
      <w:r>
        <w:t>Verwendete Datenfelder</w:t>
      </w:r>
    </w:p>
    <w:p w14:paraId="25A9152D" w14:textId="77777777" w:rsidR="001046CA" w:rsidRPr="00840C92" w:rsidRDefault="00192759"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F57784B"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29E2E18" w14:textId="77777777" w:rsidR="000F0644" w:rsidRPr="009E2B0C" w:rsidRDefault="00192759" w:rsidP="000361A4">
            <w:pPr>
              <w:pStyle w:val="Tabellenkopf"/>
            </w:pPr>
            <w:r>
              <w:t>Item</w:t>
            </w:r>
          </w:p>
        </w:tc>
        <w:tc>
          <w:tcPr>
            <w:tcW w:w="1075" w:type="pct"/>
          </w:tcPr>
          <w:p w14:paraId="695B4B3F" w14:textId="77777777" w:rsidR="000F0644" w:rsidRPr="009E2B0C" w:rsidRDefault="00192759" w:rsidP="000361A4">
            <w:pPr>
              <w:pStyle w:val="Tabellenkopf"/>
            </w:pPr>
            <w:r>
              <w:t>Bezeichnung</w:t>
            </w:r>
          </w:p>
        </w:tc>
        <w:tc>
          <w:tcPr>
            <w:tcW w:w="326" w:type="pct"/>
          </w:tcPr>
          <w:p w14:paraId="6E62ABBE" w14:textId="77777777" w:rsidR="000F0644" w:rsidRPr="009E2B0C" w:rsidRDefault="00192759" w:rsidP="000361A4">
            <w:pPr>
              <w:pStyle w:val="Tabellenkopf"/>
            </w:pPr>
            <w:r>
              <w:t>M/K</w:t>
            </w:r>
          </w:p>
        </w:tc>
        <w:tc>
          <w:tcPr>
            <w:tcW w:w="1646" w:type="pct"/>
          </w:tcPr>
          <w:p w14:paraId="5A637B87" w14:textId="77777777" w:rsidR="000F0644" w:rsidRPr="009E2B0C" w:rsidRDefault="00192759" w:rsidP="000361A4">
            <w:pPr>
              <w:pStyle w:val="Tabellenkopf"/>
            </w:pPr>
            <w:r>
              <w:t>Schlüssel/Formel</w:t>
            </w:r>
          </w:p>
        </w:tc>
        <w:tc>
          <w:tcPr>
            <w:tcW w:w="1328" w:type="pct"/>
          </w:tcPr>
          <w:p w14:paraId="3586CC46" w14:textId="77777777" w:rsidR="000F0644" w:rsidRPr="009E2B0C" w:rsidRDefault="00192759" w:rsidP="000361A4">
            <w:pPr>
              <w:pStyle w:val="Tabellenkopf"/>
            </w:pPr>
            <w:r>
              <w:t>Feldname</w:t>
            </w:r>
            <w:r>
              <w:t xml:space="preserve">  </w:t>
            </w:r>
            <w:r>
              <w:t>◆</w:t>
            </w:r>
          </w:p>
        </w:tc>
      </w:tr>
      <w:tr w:rsidR="00275B01" w:rsidRPr="00743DF3" w14:paraId="4E4CA45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9AE8713" w14:textId="77777777" w:rsidR="000F0644" w:rsidRPr="00743DF3" w:rsidRDefault="00192759" w:rsidP="000361A4">
            <w:pPr>
              <w:pStyle w:val="Tabellentext"/>
            </w:pPr>
            <w:r>
              <w:t>13:DEK</w:t>
            </w:r>
          </w:p>
        </w:tc>
        <w:tc>
          <w:tcPr>
            <w:tcW w:w="1075" w:type="pct"/>
          </w:tcPr>
          <w:p w14:paraId="2780B5BA" w14:textId="77777777" w:rsidR="000F0644" w:rsidRPr="00743DF3" w:rsidRDefault="00192759" w:rsidP="000361A4">
            <w:pPr>
              <w:pStyle w:val="Tabellentext"/>
            </w:pPr>
            <w:r>
              <w:t>Gradeinteilung und Lokalisation des Dekubitus</w:t>
            </w:r>
          </w:p>
        </w:tc>
        <w:tc>
          <w:tcPr>
            <w:tcW w:w="326" w:type="pct"/>
          </w:tcPr>
          <w:p w14:paraId="0FC86189" w14:textId="77777777" w:rsidR="000F0644" w:rsidRPr="00743DF3" w:rsidRDefault="00192759" w:rsidP="000361A4">
            <w:pPr>
              <w:pStyle w:val="Tabellentext"/>
            </w:pPr>
            <w:r>
              <w:t>M</w:t>
            </w:r>
          </w:p>
        </w:tc>
        <w:tc>
          <w:tcPr>
            <w:tcW w:w="1646" w:type="pct"/>
          </w:tcPr>
          <w:p w14:paraId="15528AC1" w14:textId="77777777" w:rsidR="000F0644" w:rsidRPr="00743DF3" w:rsidRDefault="00192759" w:rsidP="00177070">
            <w:pPr>
              <w:pStyle w:val="Tabellentext"/>
              <w:ind w:left="453" w:hanging="340"/>
            </w:pPr>
            <w:r>
              <w:t>ICD-10-GM SGB V: http://www.dimdi.de</w:t>
            </w:r>
          </w:p>
        </w:tc>
        <w:tc>
          <w:tcPr>
            <w:tcW w:w="1328" w:type="pct"/>
          </w:tcPr>
          <w:p w14:paraId="1AA1DA9E" w14:textId="77777777" w:rsidR="000F0644" w:rsidRPr="00743DF3" w:rsidRDefault="00192759" w:rsidP="000361A4">
            <w:pPr>
              <w:pStyle w:val="Tabellentext"/>
            </w:pPr>
            <w:r>
              <w:t>QS_HOECHSTGRADDEK</w:t>
            </w:r>
          </w:p>
        </w:tc>
      </w:tr>
      <w:tr w:rsidR="00275B01" w:rsidRPr="00743DF3" w14:paraId="3559D00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D492EE9" w14:textId="77777777" w:rsidR="000F0644" w:rsidRPr="00743DF3" w:rsidRDefault="00192759" w:rsidP="000361A4">
            <w:pPr>
              <w:pStyle w:val="Tabellentext"/>
            </w:pPr>
            <w:r>
              <w:t>15:DEK</w:t>
            </w:r>
          </w:p>
        </w:tc>
        <w:tc>
          <w:tcPr>
            <w:tcW w:w="1075" w:type="pct"/>
          </w:tcPr>
          <w:p w14:paraId="2B999F46" w14:textId="77777777" w:rsidR="000F0644" w:rsidRPr="00743DF3" w:rsidRDefault="00192759" w:rsidP="000361A4">
            <w:pPr>
              <w:pStyle w:val="Tabellentext"/>
            </w:pPr>
            <w:r>
              <w:t>War der Dekubitus bei der Aufnahme vorhanden? ("Present on Admission")</w:t>
            </w:r>
          </w:p>
        </w:tc>
        <w:tc>
          <w:tcPr>
            <w:tcW w:w="326" w:type="pct"/>
          </w:tcPr>
          <w:p w14:paraId="3F80195F" w14:textId="77777777" w:rsidR="000F0644" w:rsidRPr="00743DF3" w:rsidRDefault="00192759" w:rsidP="000361A4">
            <w:pPr>
              <w:pStyle w:val="Tabellentext"/>
            </w:pPr>
            <w:r>
              <w:t>M</w:t>
            </w:r>
          </w:p>
        </w:tc>
        <w:tc>
          <w:tcPr>
            <w:tcW w:w="1646" w:type="pct"/>
          </w:tcPr>
          <w:p w14:paraId="305A1C4B" w14:textId="77777777" w:rsidR="000F0644" w:rsidRPr="00743DF3" w:rsidRDefault="00192759" w:rsidP="00177070">
            <w:pPr>
              <w:pStyle w:val="Tabellentext"/>
              <w:ind w:left="453" w:hanging="340"/>
            </w:pPr>
            <w:r>
              <w:t>0 =</w:t>
            </w:r>
            <w:r>
              <w:tab/>
              <w:t>Nein: Diagnose war bei Aufnahme ins Krankenhaus nicht vorhanden</w:t>
            </w:r>
          </w:p>
          <w:p w14:paraId="0BFC275D" w14:textId="77777777" w:rsidR="000F0644" w:rsidRPr="00743DF3" w:rsidRDefault="00192759" w:rsidP="00177070">
            <w:pPr>
              <w:pStyle w:val="Tabellentext"/>
              <w:ind w:left="453" w:hanging="340"/>
            </w:pPr>
            <w:r>
              <w:t>1 =</w:t>
            </w:r>
            <w:r>
              <w:tab/>
            </w:r>
            <w:r>
              <w:t>Ja: Diagnose war bei Aufnahme ins Krankenhaus vorhanden</w:t>
            </w:r>
          </w:p>
          <w:p w14:paraId="637EE483" w14:textId="77777777" w:rsidR="000F0644" w:rsidRPr="00743DF3" w:rsidRDefault="00192759" w:rsidP="00177070">
            <w:pPr>
              <w:pStyle w:val="Tabellentext"/>
              <w:ind w:left="453" w:hanging="340"/>
            </w:pPr>
            <w:r>
              <w:t>9 =</w:t>
            </w:r>
            <w:r>
              <w:tab/>
              <w:t>Unbekannt infolge unvollständiger Dokumentation</w:t>
            </w:r>
          </w:p>
        </w:tc>
        <w:tc>
          <w:tcPr>
            <w:tcW w:w="1328" w:type="pct"/>
          </w:tcPr>
          <w:p w14:paraId="16116B9B" w14:textId="77777777" w:rsidR="000F0644" w:rsidRPr="00743DF3" w:rsidRDefault="00192759" w:rsidP="000361A4">
            <w:pPr>
              <w:pStyle w:val="Tabellentext"/>
            </w:pPr>
            <w:r>
              <w:t>QS_POA</w:t>
            </w:r>
          </w:p>
        </w:tc>
      </w:tr>
      <w:tr w:rsidR="00275B01" w:rsidRPr="00743DF3" w14:paraId="14E49E8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18DA721" w14:textId="77777777" w:rsidR="000F0644" w:rsidRPr="00743DF3" w:rsidRDefault="00192759" w:rsidP="000361A4">
            <w:pPr>
              <w:pStyle w:val="Tabellentext"/>
            </w:pPr>
            <w:r>
              <w:t>EF*</w:t>
            </w:r>
          </w:p>
        </w:tc>
        <w:tc>
          <w:tcPr>
            <w:tcW w:w="1075" w:type="pct"/>
          </w:tcPr>
          <w:p w14:paraId="425184FD" w14:textId="77777777" w:rsidR="000F0644" w:rsidRPr="00743DF3" w:rsidRDefault="00192759" w:rsidP="000361A4">
            <w:pPr>
              <w:pStyle w:val="Tabellentext"/>
            </w:pPr>
            <w:r>
              <w:t>Patientenalter am Aufnahmetag in Jahren</w:t>
            </w:r>
          </w:p>
        </w:tc>
        <w:tc>
          <w:tcPr>
            <w:tcW w:w="326" w:type="pct"/>
          </w:tcPr>
          <w:p w14:paraId="4C67BC3F" w14:textId="77777777" w:rsidR="000F0644" w:rsidRPr="00743DF3" w:rsidRDefault="00192759" w:rsidP="000361A4">
            <w:pPr>
              <w:pStyle w:val="Tabellentext"/>
            </w:pPr>
            <w:r>
              <w:t>-</w:t>
            </w:r>
          </w:p>
        </w:tc>
        <w:tc>
          <w:tcPr>
            <w:tcW w:w="1646" w:type="pct"/>
          </w:tcPr>
          <w:p w14:paraId="42AD8AAA" w14:textId="77777777" w:rsidR="000F0644" w:rsidRPr="00743DF3" w:rsidRDefault="00192759" w:rsidP="00177070">
            <w:pPr>
              <w:pStyle w:val="Tabellentext"/>
              <w:ind w:left="453" w:hanging="340"/>
            </w:pPr>
            <w:r>
              <w:t>alter(GEBDATUM;AUFNDATUM)</w:t>
            </w:r>
          </w:p>
        </w:tc>
        <w:tc>
          <w:tcPr>
            <w:tcW w:w="1328" w:type="pct"/>
          </w:tcPr>
          <w:p w14:paraId="16AD6411" w14:textId="77777777" w:rsidR="000F0644" w:rsidRPr="00743DF3" w:rsidRDefault="00192759" w:rsidP="000361A4">
            <w:pPr>
              <w:pStyle w:val="Tabellentext"/>
            </w:pPr>
            <w:r>
              <w:t>QS_alter</w:t>
            </w:r>
          </w:p>
        </w:tc>
      </w:tr>
      <w:tr w:rsidR="00275B01" w:rsidRPr="00743DF3" w14:paraId="6EA0F9F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1A20C97" w14:textId="77777777" w:rsidR="000F0644" w:rsidRPr="00743DF3" w:rsidRDefault="00192759" w:rsidP="000361A4">
            <w:pPr>
              <w:pStyle w:val="Tabellentext"/>
            </w:pPr>
            <w:r>
              <w:t>EF*</w:t>
            </w:r>
          </w:p>
        </w:tc>
        <w:tc>
          <w:tcPr>
            <w:tcW w:w="1075" w:type="pct"/>
          </w:tcPr>
          <w:p w14:paraId="60C9C024" w14:textId="77777777" w:rsidR="000F0644" w:rsidRPr="00743DF3" w:rsidRDefault="00192759" w:rsidP="000361A4">
            <w:pPr>
              <w:pStyle w:val="Tabellentext"/>
            </w:pPr>
            <w:r>
              <w:t>Monat des Entlassungstages</w:t>
            </w:r>
          </w:p>
        </w:tc>
        <w:tc>
          <w:tcPr>
            <w:tcW w:w="326" w:type="pct"/>
          </w:tcPr>
          <w:p w14:paraId="36DD0344" w14:textId="77777777" w:rsidR="000F0644" w:rsidRPr="00743DF3" w:rsidRDefault="00192759" w:rsidP="000361A4">
            <w:pPr>
              <w:pStyle w:val="Tabellentext"/>
            </w:pPr>
            <w:r>
              <w:t>-</w:t>
            </w:r>
          </w:p>
        </w:tc>
        <w:tc>
          <w:tcPr>
            <w:tcW w:w="1646" w:type="pct"/>
          </w:tcPr>
          <w:p w14:paraId="57D3078A" w14:textId="77777777" w:rsidR="000F0644" w:rsidRPr="00743DF3" w:rsidRDefault="00192759" w:rsidP="00177070">
            <w:pPr>
              <w:pStyle w:val="Tabellentext"/>
              <w:ind w:left="453" w:hanging="340"/>
            </w:pPr>
            <w:r>
              <w:t>monat(ENTLDATUM)</w:t>
            </w:r>
          </w:p>
        </w:tc>
        <w:tc>
          <w:tcPr>
            <w:tcW w:w="1328" w:type="pct"/>
          </w:tcPr>
          <w:p w14:paraId="55D5300B" w14:textId="77777777" w:rsidR="000F0644" w:rsidRPr="00743DF3" w:rsidRDefault="00192759" w:rsidP="000361A4">
            <w:pPr>
              <w:pStyle w:val="Tabellentext"/>
            </w:pPr>
            <w:r>
              <w:t>QS_monatEntl</w:t>
            </w:r>
          </w:p>
        </w:tc>
      </w:tr>
      <w:tr w:rsidR="00275B01" w:rsidRPr="00743DF3" w14:paraId="4D28805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0A1C4F5" w14:textId="77777777" w:rsidR="000F0644" w:rsidRPr="00743DF3" w:rsidRDefault="00192759" w:rsidP="000361A4">
            <w:pPr>
              <w:pStyle w:val="Tabellentext"/>
            </w:pPr>
            <w:r>
              <w:t>RST: 9:RST</w:t>
            </w:r>
          </w:p>
        </w:tc>
        <w:tc>
          <w:tcPr>
            <w:tcW w:w="1075" w:type="pct"/>
          </w:tcPr>
          <w:p w14:paraId="490DB136" w14:textId="77777777" w:rsidR="000F0644" w:rsidRPr="00743DF3" w:rsidRDefault="00192759" w:rsidP="000361A4">
            <w:pPr>
              <w:pStyle w:val="Tabellentext"/>
            </w:pPr>
            <w:r>
              <w:t>Alter in Jahren am Aufnahmetag</w:t>
            </w:r>
          </w:p>
        </w:tc>
        <w:tc>
          <w:tcPr>
            <w:tcW w:w="326" w:type="pct"/>
          </w:tcPr>
          <w:p w14:paraId="2D544607" w14:textId="77777777" w:rsidR="000F0644" w:rsidRPr="00743DF3" w:rsidRDefault="00192759" w:rsidP="000361A4">
            <w:pPr>
              <w:pStyle w:val="Tabellentext"/>
            </w:pPr>
            <w:r>
              <w:t>M</w:t>
            </w:r>
          </w:p>
        </w:tc>
        <w:tc>
          <w:tcPr>
            <w:tcW w:w="1646" w:type="pct"/>
          </w:tcPr>
          <w:p w14:paraId="150F331E" w14:textId="77777777" w:rsidR="000F0644" w:rsidRPr="00743DF3" w:rsidRDefault="00192759" w:rsidP="00177070">
            <w:pPr>
              <w:pStyle w:val="Tabellentext"/>
              <w:ind w:left="453" w:hanging="340"/>
            </w:pPr>
            <w:r>
              <w:t>-</w:t>
            </w:r>
          </w:p>
        </w:tc>
        <w:tc>
          <w:tcPr>
            <w:tcW w:w="1328" w:type="pct"/>
          </w:tcPr>
          <w:p w14:paraId="0328BEB3" w14:textId="77777777" w:rsidR="000F0644" w:rsidRPr="00743DF3" w:rsidRDefault="00192759" w:rsidP="000361A4">
            <w:pPr>
              <w:pStyle w:val="Tabellentext"/>
            </w:pPr>
            <w:r>
              <w:t>RST_PATALTER</w:t>
            </w:r>
          </w:p>
        </w:tc>
      </w:tr>
    </w:tbl>
    <w:p w14:paraId="25D1577D" w14:textId="77777777" w:rsidR="00A53F02" w:rsidRDefault="00192759" w:rsidP="00A53F02">
      <w:pPr>
        <w:spacing w:after="0"/>
        <w:rPr>
          <w:sz w:val="14"/>
          <w:szCs w:val="14"/>
        </w:rPr>
      </w:pPr>
      <w:r w:rsidRPr="003021AF">
        <w:rPr>
          <w:sz w:val="14"/>
          <w:szCs w:val="14"/>
        </w:rPr>
        <w:t>*Ersatzfeld im Exportformat</w:t>
      </w:r>
    </w:p>
    <w:p w14:paraId="6B162FDF" w14:textId="77777777" w:rsidR="00F35163" w:rsidRPr="003021AF" w:rsidRDefault="00192759" w:rsidP="00F35163">
      <w:pPr>
        <w:spacing w:after="0"/>
        <w:rPr>
          <w:sz w:val="14"/>
          <w:szCs w:val="14"/>
        </w:rPr>
      </w:pPr>
      <w:r>
        <w:rPr>
          <w:sz w:val="14"/>
          <w:szCs w:val="14"/>
        </w:rPr>
        <w:t xml:space="preserve">◆ </w:t>
      </w:r>
      <w:r>
        <w:rPr>
          <w:sz w:val="14"/>
          <w:szCs w:val="14"/>
        </w:rPr>
        <w:t xml:space="preserve"> </w:t>
      </w:r>
      <w:r>
        <w:rPr>
          <w:sz w:val="14"/>
          <w:szCs w:val="14"/>
        </w:rPr>
        <w:t xml:space="preserve">Datenfelder aus der QS-Dokumentation werden dem mit Präfix </w:t>
      </w:r>
      <w:r w:rsidRPr="002B65B4">
        <w:rPr>
          <w:sz w:val="14"/>
          <w:szCs w:val="14"/>
        </w:rPr>
        <w:t>"</w:t>
      </w:r>
      <w:r>
        <w:rPr>
          <w:sz w:val="14"/>
          <w:szCs w:val="14"/>
        </w:rPr>
        <w:t>QS</w:t>
      </w:r>
      <w:r w:rsidRPr="002B65B4">
        <w:rPr>
          <w:sz w:val="14"/>
          <w:szCs w:val="14"/>
        </w:rPr>
        <w:t>"</w:t>
      </w:r>
      <w:r>
        <w:rPr>
          <w:sz w:val="14"/>
          <w:szCs w:val="14"/>
        </w:rPr>
        <w:t xml:space="preserve"> und Datenfelder aus der Risikostatistik mit dem Präfix </w:t>
      </w:r>
      <w:r w:rsidRPr="002B65B4">
        <w:rPr>
          <w:sz w:val="14"/>
          <w:szCs w:val="14"/>
        </w:rPr>
        <w:t>"</w:t>
      </w:r>
      <w:r>
        <w:rPr>
          <w:sz w:val="14"/>
          <w:szCs w:val="14"/>
        </w:rPr>
        <w:t>RST</w:t>
      </w:r>
      <w:r w:rsidRPr="002B65B4">
        <w:rPr>
          <w:sz w:val="14"/>
          <w:szCs w:val="14"/>
        </w:rPr>
        <w:t>"</w:t>
      </w:r>
      <w:r>
        <w:rPr>
          <w:sz w:val="14"/>
          <w:szCs w:val="14"/>
        </w:rPr>
        <w:t xml:space="preserve"> gekennzeichnet.</w:t>
      </w:r>
    </w:p>
    <w:p w14:paraId="4D377991" w14:textId="77777777" w:rsidR="001B3E99" w:rsidRDefault="001B3E99">
      <w:pPr>
        <w:sectPr w:rsidR="001B3E99" w:rsidSect="00163BAC">
          <w:headerReference w:type="even" r:id="rId35"/>
          <w:headerReference w:type="default" r:id="rId36"/>
          <w:footerReference w:type="even" r:id="rId37"/>
          <w:footerReference w:type="default" r:id="rId38"/>
          <w:headerReference w:type="first" r:id="rId39"/>
          <w:footerReference w:type="first" r:id="rId40"/>
          <w:pgSz w:w="11906" w:h="16838"/>
          <w:pgMar w:top="1418" w:right="1134" w:bottom="1418" w:left="1701" w:header="454" w:footer="737" w:gutter="0"/>
          <w:cols w:space="708"/>
          <w:docGrid w:linePitch="360"/>
        </w:sectPr>
      </w:pPr>
    </w:p>
    <w:p w14:paraId="643F9DBE" w14:textId="77777777" w:rsidR="00DD27F7" w:rsidRPr="00DD27F7" w:rsidRDefault="00192759"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7122A1F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937BB4" w14:textId="77777777" w:rsidR="000517F0" w:rsidRPr="000517F0" w:rsidRDefault="00192759" w:rsidP="009A4847">
            <w:pPr>
              <w:pStyle w:val="Tabellenkopf"/>
            </w:pPr>
            <w:r>
              <w:t>ID</w:t>
            </w:r>
          </w:p>
        </w:tc>
        <w:tc>
          <w:tcPr>
            <w:tcW w:w="5885" w:type="dxa"/>
          </w:tcPr>
          <w:p w14:paraId="6FFDA7FE" w14:textId="77777777" w:rsidR="000517F0" w:rsidRDefault="00192759" w:rsidP="000517F0">
            <w:pPr>
              <w:pStyle w:val="Tabellentext"/>
              <w:cnfStyle w:val="000000000000" w:firstRow="0" w:lastRow="0" w:firstColumn="0" w:lastColumn="0" w:oddVBand="0" w:evenVBand="0" w:oddHBand="0" w:evenHBand="0" w:firstRowFirstColumn="0" w:firstRowLastColumn="0" w:lastRowFirstColumn="0" w:lastRowLastColumn="0"/>
            </w:pPr>
            <w:r>
              <w:t>52326</w:t>
            </w:r>
          </w:p>
        </w:tc>
      </w:tr>
      <w:tr w:rsidR="000955B5" w14:paraId="78CEF9C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ADB509" w14:textId="77777777" w:rsidR="000955B5" w:rsidRDefault="00192759" w:rsidP="009A4847">
            <w:pPr>
              <w:pStyle w:val="Tabellenkopf"/>
            </w:pPr>
            <w:r>
              <w:t>Bezeichnung</w:t>
            </w:r>
          </w:p>
        </w:tc>
        <w:tc>
          <w:tcPr>
            <w:tcW w:w="5885" w:type="dxa"/>
          </w:tcPr>
          <w:p w14:paraId="1B070EC9" w14:textId="77777777" w:rsidR="000955B5" w:rsidRDefault="00192759" w:rsidP="000517F0">
            <w:pPr>
              <w:pStyle w:val="Tabellentext"/>
              <w:cnfStyle w:val="000000000000" w:firstRow="0" w:lastRow="0" w:firstColumn="0" w:lastColumn="0" w:oddVBand="0" w:evenVBand="0" w:oddHBand="0" w:evenHBand="0" w:firstRowFirstColumn="0" w:firstRowLastColumn="0" w:lastRowFirstColumn="0" w:lastRowLastColumn="0"/>
            </w:pPr>
            <w:r>
              <w:t>Alle Patientinnen und Patienten mit mindestens einem stationär erworbenen Dekubitalulcus Grad/Kategorie 2</w:t>
            </w:r>
          </w:p>
        </w:tc>
      </w:tr>
      <w:tr w:rsidR="000955B5" w14:paraId="66673CC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5223EF" w14:textId="77777777" w:rsidR="000955B5" w:rsidRDefault="00192759" w:rsidP="009A4847">
            <w:pPr>
              <w:pStyle w:val="Tabellenkopf"/>
            </w:pPr>
            <w:r>
              <w:t>Indikatortyp</w:t>
            </w:r>
          </w:p>
        </w:tc>
        <w:tc>
          <w:tcPr>
            <w:tcW w:w="5885" w:type="dxa"/>
          </w:tcPr>
          <w:p w14:paraId="65396868" w14:textId="77777777" w:rsidR="000955B5" w:rsidRDefault="00192759"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94427B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93F783" w14:textId="77777777" w:rsidR="000955B5" w:rsidRDefault="00192759" w:rsidP="000955B5">
            <w:pPr>
              <w:pStyle w:val="Tabellenkopf"/>
            </w:pPr>
            <w:r>
              <w:t>Art des Wertes</w:t>
            </w:r>
          </w:p>
        </w:tc>
        <w:tc>
          <w:tcPr>
            <w:tcW w:w="5885" w:type="dxa"/>
          </w:tcPr>
          <w:p w14:paraId="448B262B"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4F4B716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B3BCF8" w14:textId="77777777" w:rsidR="000955B5" w:rsidRDefault="00192759" w:rsidP="000955B5">
            <w:pPr>
              <w:pStyle w:val="Tabellenkopf"/>
            </w:pPr>
            <w:r>
              <w:t>Bezug zum Verfahren</w:t>
            </w:r>
          </w:p>
        </w:tc>
        <w:tc>
          <w:tcPr>
            <w:tcW w:w="5885" w:type="dxa"/>
          </w:tcPr>
          <w:p w14:paraId="28653FC0"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3DE021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4B6A25" w14:textId="77777777" w:rsidR="000955B5" w:rsidRDefault="00192759" w:rsidP="000955B5">
            <w:pPr>
              <w:pStyle w:val="Tabellenkopf"/>
            </w:pPr>
            <w:r>
              <w:t>Berechnun</w:t>
            </w:r>
            <w:r>
              <w:t>gsart</w:t>
            </w:r>
          </w:p>
        </w:tc>
        <w:tc>
          <w:tcPr>
            <w:tcW w:w="5885" w:type="dxa"/>
          </w:tcPr>
          <w:p w14:paraId="1433D779"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Quote</w:t>
            </w:r>
          </w:p>
        </w:tc>
      </w:tr>
      <w:tr w:rsidR="000955B5" w14:paraId="5730959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04057A" w14:textId="77777777" w:rsidR="000955B5" w:rsidRDefault="00192759" w:rsidP="000955B5">
            <w:pPr>
              <w:pStyle w:val="Tabellenkopf"/>
            </w:pPr>
            <w:r>
              <w:t>Referenzbereich 2019</w:t>
            </w:r>
          </w:p>
        </w:tc>
        <w:tc>
          <w:tcPr>
            <w:tcW w:w="5885" w:type="dxa"/>
          </w:tcPr>
          <w:p w14:paraId="1052E53A"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4A5D7B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E8CD66" w14:textId="77777777" w:rsidR="000955B5" w:rsidRDefault="00192759" w:rsidP="00CA48E9">
            <w:pPr>
              <w:pStyle w:val="Tabellenkopf"/>
            </w:pPr>
            <w:r w:rsidRPr="00E37ACC">
              <w:t xml:space="preserve">Referenzbereich </w:t>
            </w:r>
            <w:r>
              <w:t>2018</w:t>
            </w:r>
          </w:p>
        </w:tc>
        <w:tc>
          <w:tcPr>
            <w:tcW w:w="5885" w:type="dxa"/>
          </w:tcPr>
          <w:p w14:paraId="671CBDAF"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C7CC38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50511A" w14:textId="77777777" w:rsidR="000955B5" w:rsidRDefault="00192759" w:rsidP="000955B5">
            <w:pPr>
              <w:pStyle w:val="Tabellenkopf"/>
            </w:pPr>
            <w:r>
              <w:t>Erläuterung zum Referenzbereich 2019</w:t>
            </w:r>
          </w:p>
        </w:tc>
        <w:tc>
          <w:tcPr>
            <w:tcW w:w="5885" w:type="dxa"/>
          </w:tcPr>
          <w:p w14:paraId="19444E4E"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8F8170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66E16D" w14:textId="77777777" w:rsidR="000955B5" w:rsidRDefault="00192759" w:rsidP="000955B5">
            <w:pPr>
              <w:pStyle w:val="Tabellenkopf"/>
            </w:pPr>
            <w:r>
              <w:t>Erläuterung zum Strukturierten Dialog bzw. Stellungnahmeverfahren 2019</w:t>
            </w:r>
          </w:p>
        </w:tc>
        <w:tc>
          <w:tcPr>
            <w:tcW w:w="5885" w:type="dxa"/>
          </w:tcPr>
          <w:p w14:paraId="4AE2C6F9"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496A18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980F7A" w14:textId="77777777" w:rsidR="000955B5" w:rsidRDefault="00192759" w:rsidP="000955B5">
            <w:pPr>
              <w:pStyle w:val="Tabellenkopf"/>
            </w:pPr>
            <w:r w:rsidRPr="00E37ACC">
              <w:t xml:space="preserve">Methode der </w:t>
            </w:r>
            <w:r w:rsidRPr="00E37ACC">
              <w:t>Risikoadjustierung</w:t>
            </w:r>
          </w:p>
        </w:tc>
        <w:tc>
          <w:tcPr>
            <w:tcW w:w="5885" w:type="dxa"/>
          </w:tcPr>
          <w:p w14:paraId="4496B47B"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19873C6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BED55E" w14:textId="77777777" w:rsidR="000955B5" w:rsidRPr="00E37ACC" w:rsidRDefault="00192759" w:rsidP="000955B5">
            <w:pPr>
              <w:pStyle w:val="Tabellenkopf"/>
            </w:pPr>
            <w:r>
              <w:t>Erläuterung der Risikoadjustierung</w:t>
            </w:r>
          </w:p>
        </w:tc>
        <w:tc>
          <w:tcPr>
            <w:tcW w:w="5885" w:type="dxa"/>
          </w:tcPr>
          <w:p w14:paraId="110C2229"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86694E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257DDB" w14:textId="77777777" w:rsidR="000955B5" w:rsidRPr="00E37ACC" w:rsidRDefault="00192759" w:rsidP="000955B5">
            <w:pPr>
              <w:pStyle w:val="Tabellenkopf"/>
            </w:pPr>
            <w:r w:rsidRPr="00E37ACC">
              <w:t>Rechenregeln</w:t>
            </w:r>
          </w:p>
        </w:tc>
        <w:tc>
          <w:tcPr>
            <w:tcW w:w="5885" w:type="dxa"/>
          </w:tcPr>
          <w:p w14:paraId="5D5A221C" w14:textId="77777777" w:rsidR="000955B5" w:rsidRPr="00897EAC" w:rsidRDefault="0019275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5DB6735"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mindestens einem Dekubitus Grad/Kategorie 2, der im Krankenhaus erworben wurde oder für den nicht angegeben wurde,</w:t>
            </w:r>
            <w:r>
              <w:t xml:space="preserve"> dass der Dekubitus bereits bei Aufnahme bestand</w:t>
            </w:r>
          </w:p>
          <w:p w14:paraId="2D1350B2" w14:textId="77777777" w:rsidR="000955B5" w:rsidRPr="00897EAC" w:rsidRDefault="0019275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90B7A7B"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Alle vollstationär behandelten Patientinnen und Patienten ab 20 Jahren aus der Risikostatistik</w:t>
            </w:r>
          </w:p>
        </w:tc>
      </w:tr>
      <w:tr w:rsidR="000955B5" w14:paraId="75FD710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6B420E" w14:textId="77777777" w:rsidR="000955B5" w:rsidRPr="00E37ACC" w:rsidRDefault="00192759" w:rsidP="000955B5">
            <w:pPr>
              <w:pStyle w:val="Tabellenkopf"/>
            </w:pPr>
            <w:r w:rsidRPr="00E37ACC">
              <w:t>Erläuterung der Rechenregel</w:t>
            </w:r>
          </w:p>
        </w:tc>
        <w:tc>
          <w:tcPr>
            <w:tcW w:w="5885" w:type="dxa"/>
          </w:tcPr>
          <w:p w14:paraId="67D1C848"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 xml:space="preserve">Nenner: </w:t>
            </w:r>
            <w:r>
              <w:br/>
              <w:t>Der Nenner wird aus der Summe der RST-Datensätze gebildet. Die Date</w:t>
            </w:r>
            <w:r>
              <w:t xml:space="preserve">nsätze von Patientinnen und Patienten unter 20 Jahren und/oder Patientinnen und Patienten mit nicht plausiblen Angaben zum Alter werden ausgeschlossen. Falls keine Risikostatistik vorliegt, wird der Nenner auf 0 gesetzt. </w:t>
            </w:r>
            <w:r>
              <w:br/>
              <w:t xml:space="preserve"> </w:t>
            </w:r>
            <w:r>
              <w:br/>
              <w:t xml:space="preserve">Zähler: </w:t>
            </w:r>
            <w:r>
              <w:br/>
              <w:t xml:space="preserve">Für die Berechnung des </w:t>
            </w:r>
            <w:r>
              <w:t>Zählers werden die Daten aus der QS-Dokumentation verwendet. Generell werden ausschließlich Datensätze der QS-Dokumentation (Teildatensatz DEK) berücksichtigt, wenn die Patientin oder der Patient im Erfassungsjahr entlassen wurde und das Feld "Gradeinteilu</w:t>
            </w:r>
            <w:r>
              <w:t>ng und Lokalisation des Dekubitus" (QS_HOECHSTGRADDEK) einem der folgenden ICD-Kodes entspricht: L89.1*, L89.2*, L89.3* oder L89.9*. Zusätzlich werden Datensätze von Patientinnen und Patienten unter 20 Jahren und/oder Patientinnen und Patienten mit nicht p</w:t>
            </w:r>
            <w:r>
              <w:t xml:space="preserve">lausiblen Angaben zum Alter ausgeschlossen.  </w:t>
            </w:r>
            <w:r>
              <w:br/>
              <w:t>Eine Patientin oder ein Patient wird gezählt, wenn ein inzidenter Dekubitalulcus Grad/Kategorie 2 und kein inzidenter Dekubitalulcus Grad/Kategorie 3 oder 4 vorliegt. Falls keine Datensätze aus der QS-Dokumenta</w:t>
            </w:r>
            <w:r>
              <w:t>tion vorliegen, aber eine Risikostatistik verfügbar ist, wird der Zähler auf 0 gesetzt.</w:t>
            </w:r>
          </w:p>
        </w:tc>
      </w:tr>
      <w:tr w:rsidR="000955B5" w14:paraId="3A62900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E55E6D" w14:textId="77777777" w:rsidR="000955B5" w:rsidRPr="00E37ACC" w:rsidRDefault="00192759" w:rsidP="000955B5">
            <w:pPr>
              <w:pStyle w:val="Tabellenkopf"/>
            </w:pPr>
            <w:r w:rsidRPr="00E37ACC">
              <w:t>Teildatensatzbezug</w:t>
            </w:r>
          </w:p>
        </w:tc>
        <w:tc>
          <w:tcPr>
            <w:tcW w:w="5885" w:type="dxa"/>
          </w:tcPr>
          <w:p w14:paraId="78644972"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DEK:B (QS-Dokumentation); RST:RST (Risikostatistik)</w:t>
            </w:r>
          </w:p>
        </w:tc>
      </w:tr>
      <w:tr w:rsidR="00CA3AE5" w14:paraId="66A4580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3D2374" w14:textId="77777777" w:rsidR="00CA3AE5" w:rsidRPr="00E37ACC" w:rsidRDefault="00192759" w:rsidP="00CA3AE5">
            <w:pPr>
              <w:pStyle w:val="Tabellenkopf"/>
            </w:pPr>
            <w:r>
              <w:t>Formel</w:t>
            </w:r>
          </w:p>
        </w:tc>
        <w:tc>
          <w:tcPr>
            <w:tcW w:w="5885" w:type="dxa"/>
          </w:tcPr>
          <w:p w14:paraId="2E860616" w14:textId="77777777" w:rsidR="00CA3AE5" w:rsidRPr="00955893" w:rsidRDefault="0019275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numerator &lt;- evaluate( </w:t>
            </w:r>
            <w:r>
              <w:rPr>
                <w:rStyle w:val="Code"/>
              </w:rPr>
              <w:br/>
              <w:t xml:space="preserve">    fn_DEKDatensatzPlausibel &amp;  </w:t>
            </w:r>
            <w:r>
              <w:rPr>
                <w:rStyle w:val="Code"/>
              </w:rPr>
              <w:br/>
              <w:t xml:space="preserve">    fn_DEKGrad_2 &amp;  </w:t>
            </w:r>
            <w:r>
              <w:rPr>
                <w:rStyle w:val="Code"/>
              </w:rPr>
              <w:br/>
            </w:r>
            <w:r>
              <w:rPr>
                <w:rStyle w:val="Code"/>
              </w:rPr>
              <w:t xml:space="preserve">    fn_DEKistMaxGrad_nichtPOA </w:t>
            </w:r>
            <w:r>
              <w:rPr>
                <w:rStyle w:val="Code"/>
              </w:rPr>
              <w:br/>
              <w:t xml:space="preserve">) </w:t>
            </w:r>
            <w:r>
              <w:rPr>
                <w:rStyle w:val="Code"/>
              </w:rPr>
              <w:br/>
            </w:r>
            <w:r>
              <w:rPr>
                <w:rStyle w:val="Code"/>
              </w:rPr>
              <w:lastRenderedPageBreak/>
              <w:t xml:space="preserve"> </w:t>
            </w:r>
            <w:r>
              <w:rPr>
                <w:rStyle w:val="Code"/>
              </w:rPr>
              <w:br/>
              <w:t xml:space="preserve">denominator &lt;- import_results(module = "RST",  </w:t>
            </w:r>
            <w:r>
              <w:rPr>
                <w:rStyle w:val="Code"/>
              </w:rPr>
              <w:br/>
              <w:t xml:space="preserve">id = "24854_52326") </w:t>
            </w:r>
            <w:r>
              <w:rPr>
                <w:rStyle w:val="Code"/>
              </w:rPr>
              <w:br/>
              <w:t xml:space="preserve"> </w:t>
            </w:r>
            <w:r>
              <w:rPr>
                <w:rStyle w:val="Code"/>
              </w:rPr>
              <w:br/>
              <w:t xml:space="preserve">quotient_indicator(numerator = numerator, denominator = denominator,  </w:t>
            </w:r>
            <w:r>
              <w:rPr>
                <w:rStyle w:val="Code"/>
              </w:rPr>
              <w:br/>
              <w:t>units_from = "union")</w:t>
            </w:r>
          </w:p>
        </w:tc>
      </w:tr>
      <w:tr w:rsidR="00CA3AE5" w14:paraId="2A14FDDB"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49D1DCCF" w14:textId="77777777" w:rsidR="00CA3AE5" w:rsidRPr="00E37ACC" w:rsidRDefault="00192759" w:rsidP="00CA3AE5">
            <w:pPr>
              <w:pStyle w:val="Tabellenkopf"/>
            </w:pPr>
            <w:r>
              <w:lastRenderedPageBreak/>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0621D21E"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1310C9FE" w14:textId="77777777" w:rsidR="00CA3AE5" w:rsidRPr="00A20477" w:rsidRDefault="00192759" w:rsidP="00CA3AE5">
                  <w:pPr>
                    <w:pStyle w:val="Tabellenkopf"/>
                    <w:rPr>
                      <w:szCs w:val="18"/>
                    </w:rPr>
                  </w:pPr>
                </w:p>
              </w:tc>
            </w:tr>
            <w:tr w:rsidR="00CA3AE5" w:rsidRPr="00743DF3" w14:paraId="6C2F50B2" w14:textId="77777777" w:rsidTr="00D34D7F">
              <w:tc>
                <w:tcPr>
                  <w:tcW w:w="2125" w:type="dxa"/>
                  <w:tcBorders>
                    <w:top w:val="single" w:sz="4" w:space="0" w:color="BFBFBF" w:themeColor="background1" w:themeShade="BF"/>
                  </w:tcBorders>
                  <w:vAlign w:val="center"/>
                </w:tcPr>
                <w:p w14:paraId="5A868F41" w14:textId="77777777" w:rsidR="00CA3AE5" w:rsidRDefault="00192759"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77329FF4" w14:textId="77777777" w:rsidR="00CA3AE5" w:rsidRPr="00CD53BC" w:rsidRDefault="00192759" w:rsidP="004217A9">
                  <w:pPr>
                    <w:pStyle w:val="Tabellentext"/>
                    <w:rPr>
                      <w:szCs w:val="18"/>
                    </w:rPr>
                  </w:pPr>
                  <w:r>
                    <w:rPr>
                      <w:szCs w:val="18"/>
                    </w:rPr>
                    <w:t>Kalkulatori</w:t>
                  </w:r>
                  <w:r>
                    <w:rPr>
                      <w:szCs w:val="18"/>
                    </w:rPr>
                    <w:t>sche Kennzahl</w:t>
                  </w:r>
                </w:p>
              </w:tc>
            </w:tr>
            <w:tr w:rsidR="00CA3AE5" w:rsidRPr="00743DF3" w14:paraId="0B66C024" w14:textId="77777777" w:rsidTr="00D34D7F">
              <w:tc>
                <w:tcPr>
                  <w:tcW w:w="2125" w:type="dxa"/>
                  <w:vAlign w:val="center"/>
                </w:tcPr>
                <w:p w14:paraId="6E379CA5" w14:textId="135597B8" w:rsidR="00CA3AE5" w:rsidRPr="00A20477" w:rsidRDefault="00C32373" w:rsidP="00CA3AE5">
                  <w:pPr>
                    <w:pStyle w:val="Tabellentext"/>
                    <w:rPr>
                      <w:szCs w:val="18"/>
                    </w:rPr>
                  </w:pPr>
                  <w:del w:id="26" w:author="IQTIG" w:date="2020-04-27T15:03:00Z">
                    <w:r>
                      <w:rPr>
                        <w:szCs w:val="18"/>
                      </w:rPr>
                      <w:delText>Kennzahl-</w:delText>
                    </w:r>
                  </w:del>
                  <w:r w:rsidR="00192759">
                    <w:rPr>
                      <w:szCs w:val="18"/>
                    </w:rPr>
                    <w:t>ID</w:t>
                  </w:r>
                </w:p>
              </w:tc>
              <w:tc>
                <w:tcPr>
                  <w:tcW w:w="3755" w:type="dxa"/>
                  <w:vAlign w:val="center"/>
                </w:tcPr>
                <w:p w14:paraId="66815A01" w14:textId="77777777" w:rsidR="00CA3AE5" w:rsidRPr="001258DD" w:rsidRDefault="00192759" w:rsidP="004217A9">
                  <w:pPr>
                    <w:pStyle w:val="Tabellentext"/>
                    <w:rPr>
                      <w:color w:val="000000"/>
                      <w:szCs w:val="18"/>
                      <w:lang w:eastAsia="de-DE"/>
                    </w:rPr>
                  </w:pPr>
                  <w:r>
                    <w:rPr>
                      <w:color w:val="000000"/>
                      <w:szCs w:val="18"/>
                    </w:rPr>
                    <w:t>24854_52326</w:t>
                  </w:r>
                </w:p>
              </w:tc>
            </w:tr>
            <w:tr w:rsidR="00CA3AE5" w:rsidRPr="00743DF3" w14:paraId="00B59C69" w14:textId="77777777" w:rsidTr="00D34D7F">
              <w:tc>
                <w:tcPr>
                  <w:tcW w:w="2125" w:type="dxa"/>
                  <w:vAlign w:val="center"/>
                </w:tcPr>
                <w:p w14:paraId="7FE5EE81" w14:textId="77777777" w:rsidR="00CA3AE5" w:rsidRDefault="00192759" w:rsidP="00CA3AE5">
                  <w:pPr>
                    <w:pStyle w:val="Tabellentext"/>
                    <w:rPr>
                      <w:szCs w:val="18"/>
                    </w:rPr>
                  </w:pPr>
                  <w:r>
                    <w:rPr>
                      <w:szCs w:val="18"/>
                    </w:rPr>
                    <w:t>Bezug zu QS-Ergebnissen</w:t>
                  </w:r>
                </w:p>
              </w:tc>
              <w:tc>
                <w:tcPr>
                  <w:tcW w:w="3755" w:type="dxa"/>
                  <w:vAlign w:val="center"/>
                </w:tcPr>
                <w:p w14:paraId="32FBCB5E" w14:textId="77777777" w:rsidR="00CA3AE5" w:rsidRDefault="00192759" w:rsidP="004217A9">
                  <w:pPr>
                    <w:pStyle w:val="Tabellentext"/>
                    <w:rPr>
                      <w:szCs w:val="18"/>
                    </w:rPr>
                  </w:pPr>
                  <w:r>
                    <w:rPr>
                      <w:szCs w:val="18"/>
                    </w:rPr>
                    <w:t>52326</w:t>
                  </w:r>
                </w:p>
              </w:tc>
            </w:tr>
            <w:tr w:rsidR="00CA3AE5" w:rsidRPr="00743DF3" w14:paraId="2F08A7B9" w14:textId="77777777" w:rsidTr="00D34D7F">
              <w:tc>
                <w:tcPr>
                  <w:tcW w:w="2125" w:type="dxa"/>
                  <w:vAlign w:val="center"/>
                </w:tcPr>
                <w:p w14:paraId="523E11A7" w14:textId="77777777" w:rsidR="00CA3AE5" w:rsidRDefault="00192759" w:rsidP="00CA3AE5">
                  <w:pPr>
                    <w:pStyle w:val="Tabellentext"/>
                    <w:rPr>
                      <w:szCs w:val="18"/>
                    </w:rPr>
                  </w:pPr>
                  <w:r>
                    <w:rPr>
                      <w:szCs w:val="18"/>
                    </w:rPr>
                    <w:t>Bezug zum Verfahren</w:t>
                  </w:r>
                </w:p>
              </w:tc>
              <w:tc>
                <w:tcPr>
                  <w:tcW w:w="3755" w:type="dxa"/>
                  <w:vAlign w:val="center"/>
                </w:tcPr>
                <w:p w14:paraId="323825A3" w14:textId="77777777" w:rsidR="00CA3AE5" w:rsidRDefault="00192759" w:rsidP="004217A9">
                  <w:pPr>
                    <w:pStyle w:val="Tabellentext"/>
                    <w:rPr>
                      <w:szCs w:val="18"/>
                    </w:rPr>
                  </w:pPr>
                  <w:r>
                    <w:rPr>
                      <w:szCs w:val="18"/>
                    </w:rPr>
                    <w:t>DeQS</w:t>
                  </w:r>
                </w:p>
              </w:tc>
            </w:tr>
            <w:tr w:rsidR="00CA3AE5" w:rsidRPr="00743DF3" w14:paraId="1DB177BF" w14:textId="77777777" w:rsidTr="00D34D7F">
              <w:tc>
                <w:tcPr>
                  <w:tcW w:w="2125" w:type="dxa"/>
                  <w:tcBorders>
                    <w:bottom w:val="single" w:sz="4" w:space="0" w:color="BFBFBF" w:themeColor="background1" w:themeShade="BF"/>
                  </w:tcBorders>
                  <w:vAlign w:val="center"/>
                </w:tcPr>
                <w:p w14:paraId="7A171EF3" w14:textId="77777777" w:rsidR="00CA3AE5" w:rsidRDefault="00192759" w:rsidP="00CA3AE5">
                  <w:pPr>
                    <w:pStyle w:val="Tabellentext"/>
                    <w:rPr>
                      <w:szCs w:val="18"/>
                    </w:rPr>
                  </w:pPr>
                  <w:r>
                    <w:rPr>
                      <w:szCs w:val="18"/>
                    </w:rPr>
                    <w:t>Sortierung</w:t>
                  </w:r>
                </w:p>
              </w:tc>
              <w:tc>
                <w:tcPr>
                  <w:tcW w:w="3755" w:type="dxa"/>
                  <w:vAlign w:val="center"/>
                </w:tcPr>
                <w:p w14:paraId="640B39B3" w14:textId="77777777" w:rsidR="00CA3AE5" w:rsidRDefault="00192759" w:rsidP="004217A9">
                  <w:pPr>
                    <w:pStyle w:val="Tabellentext"/>
                    <w:rPr>
                      <w:szCs w:val="18"/>
                    </w:rPr>
                  </w:pPr>
                  <w:r>
                    <w:rPr>
                      <w:szCs w:val="18"/>
                    </w:rPr>
                    <w:t>-</w:t>
                  </w:r>
                </w:p>
              </w:tc>
            </w:tr>
            <w:tr w:rsidR="00CA3AE5" w:rsidRPr="00743DF3" w14:paraId="541F1025" w14:textId="77777777" w:rsidTr="00D34D7F">
              <w:tc>
                <w:tcPr>
                  <w:tcW w:w="2125" w:type="dxa"/>
                  <w:tcBorders>
                    <w:top w:val="single" w:sz="4" w:space="0" w:color="BFBFBF" w:themeColor="background1" w:themeShade="BF"/>
                  </w:tcBorders>
                  <w:vAlign w:val="center"/>
                </w:tcPr>
                <w:p w14:paraId="3C4BAD8F" w14:textId="77777777" w:rsidR="00CA3AE5" w:rsidRDefault="00192759" w:rsidP="00CA3AE5">
                  <w:pPr>
                    <w:pStyle w:val="Tabellentext"/>
                    <w:rPr>
                      <w:szCs w:val="18"/>
                    </w:rPr>
                  </w:pPr>
                  <w:r>
                    <w:rPr>
                      <w:szCs w:val="18"/>
                    </w:rPr>
                    <w:t>Rechenregel</w:t>
                  </w:r>
                </w:p>
              </w:tc>
              <w:tc>
                <w:tcPr>
                  <w:tcW w:w="3755" w:type="dxa"/>
                  <w:vAlign w:val="center"/>
                </w:tcPr>
                <w:p w14:paraId="3E4E1241" w14:textId="77777777" w:rsidR="00CA3AE5" w:rsidRDefault="00192759" w:rsidP="004217A9">
                  <w:pPr>
                    <w:pStyle w:val="Tabellentext"/>
                    <w:rPr>
                      <w:szCs w:val="18"/>
                    </w:rPr>
                  </w:pPr>
                  <w:r>
                    <w:rPr>
                      <w:szCs w:val="18"/>
                    </w:rPr>
                    <w:t>RST_Gesamt</w:t>
                  </w:r>
                </w:p>
              </w:tc>
            </w:tr>
            <w:tr w:rsidR="00CA3AE5" w:rsidRPr="00743DF3" w14:paraId="55AB2407" w14:textId="77777777" w:rsidTr="00D34D7F">
              <w:tc>
                <w:tcPr>
                  <w:tcW w:w="2125" w:type="dxa"/>
                  <w:tcBorders>
                    <w:top w:val="single" w:sz="4" w:space="0" w:color="BFBFBF" w:themeColor="background1" w:themeShade="BF"/>
                  </w:tcBorders>
                  <w:vAlign w:val="center"/>
                </w:tcPr>
                <w:p w14:paraId="46BB2EB0" w14:textId="77777777" w:rsidR="00CA3AE5" w:rsidRPr="00A20477" w:rsidRDefault="00192759"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15FAE836" w14:textId="77777777" w:rsidR="00CA3AE5" w:rsidRPr="00CD53BC" w:rsidRDefault="00192759" w:rsidP="004217A9">
                  <w:pPr>
                    <w:pStyle w:val="Tabellentext"/>
                    <w:rPr>
                      <w:szCs w:val="18"/>
                    </w:rPr>
                  </w:pPr>
                  <w:r>
                    <w:rPr>
                      <w:szCs w:val="18"/>
                    </w:rPr>
                    <w:t>Anzahl</w:t>
                  </w:r>
                </w:p>
              </w:tc>
            </w:tr>
            <w:tr w:rsidR="00CA3AE5" w:rsidRPr="00743DF3" w14:paraId="6F9628E4" w14:textId="77777777" w:rsidTr="00D34D7F">
              <w:tc>
                <w:tcPr>
                  <w:tcW w:w="2125" w:type="dxa"/>
                  <w:vAlign w:val="center"/>
                </w:tcPr>
                <w:p w14:paraId="2191F42A" w14:textId="77777777" w:rsidR="00CA3AE5" w:rsidRDefault="00192759" w:rsidP="00CA3AE5">
                  <w:pPr>
                    <w:pStyle w:val="Tabellentext"/>
                    <w:rPr>
                      <w:szCs w:val="18"/>
                    </w:rPr>
                  </w:pPr>
                  <w:r>
                    <w:rPr>
                      <w:szCs w:val="18"/>
                    </w:rPr>
                    <w:t>Teildatensatz</w:t>
                  </w:r>
                  <w:r>
                    <w:rPr>
                      <w:szCs w:val="18"/>
                    </w:rPr>
                    <w:t>bezug</w:t>
                  </w:r>
                </w:p>
              </w:tc>
              <w:tc>
                <w:tcPr>
                  <w:tcW w:w="3755" w:type="dxa"/>
                  <w:vAlign w:val="center"/>
                </w:tcPr>
                <w:p w14:paraId="7750BE01" w14:textId="77777777" w:rsidR="00CA3AE5" w:rsidRPr="001C3626" w:rsidRDefault="00192759" w:rsidP="004217A9">
                  <w:pPr>
                    <w:pStyle w:val="Tabellentext"/>
                    <w:rPr>
                      <w:szCs w:val="18"/>
                    </w:rPr>
                  </w:pPr>
                  <w:r>
                    <w:rPr>
                      <w:szCs w:val="18"/>
                    </w:rPr>
                    <w:t>RST:RST (Risikostatistik)</w:t>
                  </w:r>
                </w:p>
              </w:tc>
            </w:tr>
            <w:tr w:rsidR="00CA3AE5" w:rsidRPr="00743DF3" w14:paraId="1964BC3A" w14:textId="77777777" w:rsidTr="00D34D7F">
              <w:tc>
                <w:tcPr>
                  <w:tcW w:w="2125" w:type="dxa"/>
                  <w:vAlign w:val="center"/>
                </w:tcPr>
                <w:p w14:paraId="6EABAED5" w14:textId="77777777" w:rsidR="00CA3AE5" w:rsidRDefault="00192759" w:rsidP="00CA3AE5">
                  <w:pPr>
                    <w:pStyle w:val="Tabellentext"/>
                    <w:rPr>
                      <w:szCs w:val="18"/>
                    </w:rPr>
                  </w:pPr>
                  <w:r>
                    <w:rPr>
                      <w:szCs w:val="18"/>
                    </w:rPr>
                    <w:t>Zähler</w:t>
                  </w:r>
                </w:p>
              </w:tc>
              <w:tc>
                <w:tcPr>
                  <w:tcW w:w="3755" w:type="dxa"/>
                </w:tcPr>
                <w:p w14:paraId="4B5F12E5" w14:textId="77777777" w:rsidR="00CA3AE5" w:rsidRPr="00955893" w:rsidRDefault="00192759" w:rsidP="004217A9">
                  <w:pPr>
                    <w:pStyle w:val="CodeOhneSilbentrennung"/>
                    <w:rPr>
                      <w:rStyle w:val="Code"/>
                    </w:rPr>
                  </w:pPr>
                  <w:r>
                    <w:rPr>
                      <w:rStyle w:val="Code"/>
                    </w:rPr>
                    <w:t>TRUE</w:t>
                  </w:r>
                </w:p>
              </w:tc>
            </w:tr>
            <w:tr w:rsidR="00CA3AE5" w:rsidRPr="00743DF3" w14:paraId="54C91839" w14:textId="77777777" w:rsidTr="00D34D7F">
              <w:tc>
                <w:tcPr>
                  <w:tcW w:w="2125" w:type="dxa"/>
                  <w:vAlign w:val="center"/>
                </w:tcPr>
                <w:p w14:paraId="4895B92A" w14:textId="77777777" w:rsidR="00CA3AE5" w:rsidRDefault="00192759" w:rsidP="00CA3AE5">
                  <w:pPr>
                    <w:pStyle w:val="Tabellentext"/>
                    <w:rPr>
                      <w:szCs w:val="18"/>
                    </w:rPr>
                  </w:pPr>
                  <w:r>
                    <w:rPr>
                      <w:szCs w:val="18"/>
                    </w:rPr>
                    <w:t>Nenner</w:t>
                  </w:r>
                </w:p>
              </w:tc>
              <w:tc>
                <w:tcPr>
                  <w:tcW w:w="3755" w:type="dxa"/>
                </w:tcPr>
                <w:p w14:paraId="32ED4DA9" w14:textId="77777777" w:rsidR="00CA3AE5" w:rsidRPr="00955893" w:rsidRDefault="00192759" w:rsidP="004217A9">
                  <w:pPr>
                    <w:pStyle w:val="CodeOhneSilbentrennung"/>
                    <w:rPr>
                      <w:rStyle w:val="Code"/>
                    </w:rPr>
                  </w:pPr>
                  <w:r>
                    <w:rPr>
                      <w:rStyle w:val="Code"/>
                    </w:rPr>
                    <w:t>fn_RSTDatensatzPlausibel</w:t>
                  </w:r>
                </w:p>
              </w:tc>
            </w:tr>
            <w:tr w:rsidR="00CA3AE5" w:rsidRPr="00AC590F" w14:paraId="0EAF44DC" w14:textId="77777777" w:rsidTr="00D34D7F">
              <w:tc>
                <w:tcPr>
                  <w:tcW w:w="2125" w:type="dxa"/>
                  <w:vAlign w:val="center"/>
                </w:tcPr>
                <w:p w14:paraId="41B315A7" w14:textId="77777777" w:rsidR="00CA3AE5" w:rsidRPr="00AC590F" w:rsidRDefault="00192759" w:rsidP="00CA3AE5">
                  <w:pPr>
                    <w:pStyle w:val="Tabellentext"/>
                    <w:rPr>
                      <w:rFonts w:cstheme="minorHAnsi"/>
                      <w:szCs w:val="18"/>
                    </w:rPr>
                  </w:pPr>
                  <w:r w:rsidRPr="00AC590F">
                    <w:rPr>
                      <w:rFonts w:cs="Calibri"/>
                      <w:szCs w:val="18"/>
                    </w:rPr>
                    <w:t>Darstellung</w:t>
                  </w:r>
                </w:p>
              </w:tc>
              <w:tc>
                <w:tcPr>
                  <w:tcW w:w="3755" w:type="dxa"/>
                  <w:vAlign w:val="center"/>
                </w:tcPr>
                <w:p w14:paraId="0E52846F" w14:textId="77777777" w:rsidR="00CA3AE5" w:rsidRPr="00AC590F" w:rsidRDefault="00192759"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278C274C" w14:textId="77777777" w:rsidTr="00D34D7F">
              <w:tc>
                <w:tcPr>
                  <w:tcW w:w="2125" w:type="dxa"/>
                  <w:tcBorders>
                    <w:bottom w:val="single" w:sz="4" w:space="0" w:color="BFBFBF" w:themeColor="background1" w:themeShade="BF"/>
                  </w:tcBorders>
                  <w:vAlign w:val="center"/>
                </w:tcPr>
                <w:p w14:paraId="74F157AD" w14:textId="77777777" w:rsidR="00CA3AE5" w:rsidRPr="00AC590F" w:rsidRDefault="00192759"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69BD8B0B" w14:textId="77777777" w:rsidR="00CA3AE5" w:rsidRPr="00AC590F" w:rsidRDefault="00192759" w:rsidP="004217A9">
                  <w:pPr>
                    <w:pStyle w:val="Tabellentext"/>
                    <w:rPr>
                      <w:rFonts w:cstheme="minorHAnsi"/>
                      <w:szCs w:val="18"/>
                    </w:rPr>
                  </w:pPr>
                  <w:r>
                    <w:rPr>
                      <w:rFonts w:cs="Calibri"/>
                      <w:szCs w:val="18"/>
                    </w:rPr>
                    <w:t>-</w:t>
                  </w:r>
                </w:p>
              </w:tc>
            </w:tr>
          </w:tbl>
          <w:p w14:paraId="46CC6394" w14:textId="77777777" w:rsidR="00CA3AE5" w:rsidRPr="00E3098F" w:rsidRDefault="00192759"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0C452A9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5B9347" w14:textId="77777777" w:rsidR="00CA3AE5" w:rsidRPr="00E37ACC" w:rsidRDefault="00192759" w:rsidP="00CA3AE5">
            <w:pPr>
              <w:pStyle w:val="Tabellenkopf"/>
            </w:pPr>
            <w:r w:rsidRPr="00E37ACC">
              <w:t>Verwendete Funktionen</w:t>
            </w:r>
          </w:p>
        </w:tc>
        <w:tc>
          <w:tcPr>
            <w:tcW w:w="5885" w:type="dxa"/>
          </w:tcPr>
          <w:p w14:paraId="0E2DC0AB" w14:textId="77777777" w:rsidR="00926BD3" w:rsidRPr="00926BD3" w:rsidRDefault="00192759"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fn_DEKDatensatzPlausibel</w:t>
            </w:r>
            <w:r>
              <w:rPr>
                <w:rStyle w:val="Code"/>
                <w:rFonts w:cs="Arial"/>
                <w:szCs w:val="21"/>
              </w:rPr>
              <w:br/>
              <w:t>fn_DEKGrad</w:t>
            </w:r>
            <w:r>
              <w:rPr>
                <w:rStyle w:val="Code"/>
                <w:rFonts w:cs="Arial"/>
                <w:szCs w:val="21"/>
              </w:rPr>
              <w:br/>
              <w:t>fn_DEKGrad_2</w:t>
            </w:r>
            <w:r>
              <w:rPr>
                <w:rStyle w:val="Code"/>
                <w:rFonts w:cs="Arial"/>
                <w:szCs w:val="21"/>
              </w:rPr>
              <w:br/>
              <w:t>fn_DEKGrad_2bis4</w:t>
            </w:r>
            <w:r>
              <w:rPr>
                <w:rStyle w:val="Code"/>
                <w:rFonts w:cs="Arial"/>
                <w:szCs w:val="21"/>
              </w:rPr>
              <w:br/>
              <w:t>fn_DEKGrad_3</w:t>
            </w:r>
            <w:r>
              <w:rPr>
                <w:rStyle w:val="Code"/>
                <w:rFonts w:cs="Arial"/>
                <w:szCs w:val="21"/>
              </w:rPr>
              <w:br/>
              <w:t>fn_DEKGrad_4</w:t>
            </w:r>
            <w:r>
              <w:rPr>
                <w:rStyle w:val="Code"/>
                <w:rFonts w:cs="Arial"/>
                <w:szCs w:val="21"/>
              </w:rPr>
              <w:br/>
              <w:t>fn_DEKGrad_nnb</w:t>
            </w:r>
            <w:r>
              <w:rPr>
                <w:rStyle w:val="Code"/>
                <w:rFonts w:cs="Arial"/>
                <w:szCs w:val="21"/>
              </w:rPr>
              <w:br/>
              <w:t>fn_DEKistMaxGrad_nichtPOA</w:t>
            </w:r>
            <w:r>
              <w:rPr>
                <w:rStyle w:val="Code"/>
                <w:rFonts w:cs="Arial"/>
                <w:szCs w:val="21"/>
              </w:rPr>
              <w:br/>
              <w:t>fn_DEKMaxGrad_nichtPOA</w:t>
            </w:r>
            <w:r>
              <w:rPr>
                <w:rStyle w:val="Code"/>
                <w:rFonts w:cs="Arial"/>
                <w:szCs w:val="21"/>
              </w:rPr>
              <w:br/>
              <w:t>fn_DEKnichtPOA</w:t>
            </w:r>
            <w:r>
              <w:rPr>
                <w:rStyle w:val="Code"/>
                <w:rFonts w:cs="Arial"/>
                <w:szCs w:val="21"/>
              </w:rPr>
              <w:br/>
              <w:t>RST: fn_RSTDatensatzPlausibel</w:t>
            </w:r>
          </w:p>
        </w:tc>
      </w:tr>
      <w:tr w:rsidR="00CA3AE5" w14:paraId="10E6504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80358E" w14:textId="77777777" w:rsidR="00CA3AE5" w:rsidRPr="00E37ACC" w:rsidRDefault="00192759" w:rsidP="00CA3AE5">
            <w:pPr>
              <w:pStyle w:val="Tabellenkopf"/>
            </w:pPr>
            <w:r w:rsidRPr="00E37ACC">
              <w:t>Verwendete Listen</w:t>
            </w:r>
          </w:p>
        </w:tc>
        <w:tc>
          <w:tcPr>
            <w:tcW w:w="5885" w:type="dxa"/>
          </w:tcPr>
          <w:p w14:paraId="559359BB" w14:textId="77777777" w:rsidR="00CA3AE5" w:rsidRPr="00926BD3" w:rsidRDefault="00192759" w:rsidP="00AA7D5D">
            <w:pPr>
              <w:pStyle w:val="CodeOhneSilbentrennung"/>
              <w:cnfStyle w:val="000000000000" w:firstRow="0" w:lastRow="0" w:firstColumn="0" w:lastColumn="0" w:oddVBand="0" w:evenVBand="0" w:oddHBand="0" w:evenHBand="0" w:firstRowFirstColumn="0" w:firstRowLastColumn="0" w:lastRowFirstColumn="0" w:lastRowLastColumn="0"/>
            </w:pPr>
            <w:r>
              <w:t>ICD_DekGrad_2</w:t>
            </w:r>
            <w:r>
              <w:br/>
              <w:t>ICD_DekGrad_3</w:t>
            </w:r>
            <w:r>
              <w:br/>
              <w:t>ICD_DekGrad_4</w:t>
            </w:r>
            <w:r>
              <w:br/>
              <w:t>ICD_DekGrad_nnb</w:t>
            </w:r>
          </w:p>
        </w:tc>
      </w:tr>
      <w:tr w:rsidR="00CA3AE5" w14:paraId="057FEDE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A25223" w14:textId="77777777" w:rsidR="00CA3AE5" w:rsidRPr="00E37ACC" w:rsidRDefault="00192759" w:rsidP="00CA3AE5">
            <w:pPr>
              <w:pStyle w:val="Tabellenkopf"/>
            </w:pPr>
            <w:r>
              <w:t>Darstellung</w:t>
            </w:r>
          </w:p>
        </w:tc>
        <w:tc>
          <w:tcPr>
            <w:tcW w:w="5885" w:type="dxa"/>
          </w:tcPr>
          <w:p w14:paraId="6435F835" w14:textId="77777777" w:rsidR="00CA3AE5" w:rsidRPr="00DD70A1" w:rsidRDefault="0019275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2CC884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D5CEC5" w14:textId="77777777" w:rsidR="00CA3AE5" w:rsidRPr="00E37ACC" w:rsidRDefault="00192759" w:rsidP="00CA3AE5">
            <w:pPr>
              <w:pStyle w:val="Tabellenkopf"/>
            </w:pPr>
            <w:r>
              <w:t>Grafik</w:t>
            </w:r>
          </w:p>
        </w:tc>
        <w:tc>
          <w:tcPr>
            <w:tcW w:w="5885" w:type="dxa"/>
          </w:tcPr>
          <w:p w14:paraId="006A22FA" w14:textId="77777777" w:rsidR="00CA3AE5" w:rsidRPr="00DD70A1" w:rsidRDefault="0019275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6B0F11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94826D" w14:textId="77777777" w:rsidR="00CA3AE5" w:rsidRPr="00E37ACC" w:rsidRDefault="00192759" w:rsidP="00CA3AE5">
            <w:pPr>
              <w:pStyle w:val="Tabellenkopf"/>
            </w:pPr>
            <w:r>
              <w:t>Vergleichbarkeit mit Vorjahresergebnissen</w:t>
            </w:r>
          </w:p>
        </w:tc>
        <w:tc>
          <w:tcPr>
            <w:tcW w:w="5885" w:type="dxa"/>
          </w:tcPr>
          <w:p w14:paraId="0B5C8041" w14:textId="77777777" w:rsidR="00CA3AE5" w:rsidRDefault="00192759"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7D1DD106" w14:textId="77777777" w:rsidR="009E1781" w:rsidRDefault="00192759" w:rsidP="00AA7E2B">
      <w:pPr>
        <w:pStyle w:val="Tabellentext"/>
        <w:spacing w:before="0" w:after="0" w:line="20" w:lineRule="exact"/>
        <w:ind w:left="0" w:right="0"/>
      </w:pPr>
    </w:p>
    <w:p w14:paraId="7BE8D314" w14:textId="77777777" w:rsidR="001B3E99" w:rsidRDefault="001B3E99">
      <w:pPr>
        <w:sectPr w:rsidR="001B3E99" w:rsidSect="00AD6E6F">
          <w:pgSz w:w="11906" w:h="16838"/>
          <w:pgMar w:top="1418" w:right="1134" w:bottom="1418" w:left="1701" w:header="454" w:footer="737" w:gutter="0"/>
          <w:cols w:space="708"/>
          <w:docGrid w:linePitch="360"/>
        </w:sectPr>
      </w:pPr>
    </w:p>
    <w:p w14:paraId="2DF6A8DE" w14:textId="77777777" w:rsidR="00293DEF" w:rsidRDefault="00192759" w:rsidP="000361A4">
      <w:pPr>
        <w:pStyle w:val="berschrift2ohneGliederung"/>
      </w:pPr>
      <w:bookmarkStart w:id="27" w:name="_Toc38892947"/>
      <w:r>
        <w:lastRenderedPageBreak/>
        <w:t>521801: Alle Patientinnen und Patienten mit mindestens einem stationär erworbenen Dekubitalulcus Grad/Kategorie 3</w:t>
      </w:r>
      <w:bookmarkEnd w:id="27"/>
    </w:p>
    <w:p w14:paraId="6AB91733" w14:textId="77777777" w:rsidR="005037D0" w:rsidRPr="005037D0" w:rsidRDefault="00192759" w:rsidP="00447106">
      <w:pPr>
        <w:pStyle w:val="Absatzberschriftebene3nurinNavigation"/>
      </w:pPr>
      <w:r>
        <w:t>Verwendete Datenfelder</w:t>
      </w:r>
    </w:p>
    <w:p w14:paraId="59BBF577" w14:textId="77777777" w:rsidR="001046CA" w:rsidRPr="00840C92" w:rsidRDefault="00192759"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31031C59"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AC4AC53" w14:textId="77777777" w:rsidR="000F0644" w:rsidRPr="009E2B0C" w:rsidRDefault="00192759" w:rsidP="000361A4">
            <w:pPr>
              <w:pStyle w:val="Tabellenkopf"/>
            </w:pPr>
            <w:r>
              <w:t>Item</w:t>
            </w:r>
          </w:p>
        </w:tc>
        <w:tc>
          <w:tcPr>
            <w:tcW w:w="1075" w:type="pct"/>
          </w:tcPr>
          <w:p w14:paraId="0613BAAE" w14:textId="77777777" w:rsidR="000F0644" w:rsidRPr="009E2B0C" w:rsidRDefault="00192759" w:rsidP="000361A4">
            <w:pPr>
              <w:pStyle w:val="Tabellenkopf"/>
            </w:pPr>
            <w:r>
              <w:t>Bezeichnung</w:t>
            </w:r>
          </w:p>
        </w:tc>
        <w:tc>
          <w:tcPr>
            <w:tcW w:w="326" w:type="pct"/>
          </w:tcPr>
          <w:p w14:paraId="3DED6679" w14:textId="77777777" w:rsidR="000F0644" w:rsidRPr="009E2B0C" w:rsidRDefault="00192759" w:rsidP="000361A4">
            <w:pPr>
              <w:pStyle w:val="Tabellenkopf"/>
            </w:pPr>
            <w:r>
              <w:t>M/K</w:t>
            </w:r>
          </w:p>
        </w:tc>
        <w:tc>
          <w:tcPr>
            <w:tcW w:w="1646" w:type="pct"/>
          </w:tcPr>
          <w:p w14:paraId="578111D0" w14:textId="77777777" w:rsidR="000F0644" w:rsidRPr="009E2B0C" w:rsidRDefault="00192759" w:rsidP="000361A4">
            <w:pPr>
              <w:pStyle w:val="Tabellenkopf"/>
            </w:pPr>
            <w:r>
              <w:t>Schlüssel/Formel</w:t>
            </w:r>
          </w:p>
        </w:tc>
        <w:tc>
          <w:tcPr>
            <w:tcW w:w="1328" w:type="pct"/>
          </w:tcPr>
          <w:p w14:paraId="0D953AF2" w14:textId="77777777" w:rsidR="000F0644" w:rsidRPr="009E2B0C" w:rsidRDefault="00192759" w:rsidP="000361A4">
            <w:pPr>
              <w:pStyle w:val="Tabellenkopf"/>
            </w:pPr>
            <w:r>
              <w:t>Feldname</w:t>
            </w:r>
            <w:r>
              <w:t xml:space="preserve">  </w:t>
            </w:r>
            <w:r>
              <w:t>◆</w:t>
            </w:r>
          </w:p>
        </w:tc>
      </w:tr>
      <w:tr w:rsidR="00275B01" w:rsidRPr="00743DF3" w14:paraId="235E014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F635247" w14:textId="77777777" w:rsidR="000F0644" w:rsidRPr="00743DF3" w:rsidRDefault="00192759" w:rsidP="000361A4">
            <w:pPr>
              <w:pStyle w:val="Tabellentext"/>
            </w:pPr>
            <w:r>
              <w:t>13:DEK</w:t>
            </w:r>
          </w:p>
        </w:tc>
        <w:tc>
          <w:tcPr>
            <w:tcW w:w="1075" w:type="pct"/>
          </w:tcPr>
          <w:p w14:paraId="005866BB" w14:textId="77777777" w:rsidR="000F0644" w:rsidRPr="00743DF3" w:rsidRDefault="00192759" w:rsidP="000361A4">
            <w:pPr>
              <w:pStyle w:val="Tabellentext"/>
            </w:pPr>
            <w:r>
              <w:t>Gradeinteilung und Lokalisation des Dekubitus</w:t>
            </w:r>
          </w:p>
        </w:tc>
        <w:tc>
          <w:tcPr>
            <w:tcW w:w="326" w:type="pct"/>
          </w:tcPr>
          <w:p w14:paraId="5A69CDDA" w14:textId="77777777" w:rsidR="000F0644" w:rsidRPr="00743DF3" w:rsidRDefault="00192759" w:rsidP="000361A4">
            <w:pPr>
              <w:pStyle w:val="Tabellentext"/>
            </w:pPr>
            <w:r>
              <w:t>M</w:t>
            </w:r>
          </w:p>
        </w:tc>
        <w:tc>
          <w:tcPr>
            <w:tcW w:w="1646" w:type="pct"/>
          </w:tcPr>
          <w:p w14:paraId="280B0DB3" w14:textId="77777777" w:rsidR="000F0644" w:rsidRPr="00743DF3" w:rsidRDefault="00192759" w:rsidP="00177070">
            <w:pPr>
              <w:pStyle w:val="Tabellentext"/>
              <w:ind w:left="453" w:hanging="340"/>
            </w:pPr>
            <w:r>
              <w:t>ICD-10-GM SGB V: http://www.dimdi.de</w:t>
            </w:r>
          </w:p>
        </w:tc>
        <w:tc>
          <w:tcPr>
            <w:tcW w:w="1328" w:type="pct"/>
          </w:tcPr>
          <w:p w14:paraId="4B19444C" w14:textId="77777777" w:rsidR="000F0644" w:rsidRPr="00743DF3" w:rsidRDefault="00192759" w:rsidP="000361A4">
            <w:pPr>
              <w:pStyle w:val="Tabellentext"/>
            </w:pPr>
            <w:r>
              <w:t>QS_HOECHSTGRADDEK</w:t>
            </w:r>
          </w:p>
        </w:tc>
      </w:tr>
      <w:tr w:rsidR="00275B01" w:rsidRPr="00743DF3" w14:paraId="50AB76F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8631F29" w14:textId="77777777" w:rsidR="000F0644" w:rsidRPr="00743DF3" w:rsidRDefault="00192759" w:rsidP="000361A4">
            <w:pPr>
              <w:pStyle w:val="Tabellentext"/>
            </w:pPr>
            <w:r>
              <w:t>15:DEK</w:t>
            </w:r>
          </w:p>
        </w:tc>
        <w:tc>
          <w:tcPr>
            <w:tcW w:w="1075" w:type="pct"/>
          </w:tcPr>
          <w:p w14:paraId="3DAF4E19" w14:textId="77777777" w:rsidR="000F0644" w:rsidRPr="00743DF3" w:rsidRDefault="00192759" w:rsidP="000361A4">
            <w:pPr>
              <w:pStyle w:val="Tabellentext"/>
            </w:pPr>
            <w:r>
              <w:t>War der Dekubitus bei der Aufnahme vorhanden? ("Present on Admission")</w:t>
            </w:r>
          </w:p>
        </w:tc>
        <w:tc>
          <w:tcPr>
            <w:tcW w:w="326" w:type="pct"/>
          </w:tcPr>
          <w:p w14:paraId="0953E5A2" w14:textId="77777777" w:rsidR="000F0644" w:rsidRPr="00743DF3" w:rsidRDefault="00192759" w:rsidP="000361A4">
            <w:pPr>
              <w:pStyle w:val="Tabellentext"/>
            </w:pPr>
            <w:r>
              <w:t>M</w:t>
            </w:r>
          </w:p>
        </w:tc>
        <w:tc>
          <w:tcPr>
            <w:tcW w:w="1646" w:type="pct"/>
          </w:tcPr>
          <w:p w14:paraId="729D3571" w14:textId="77777777" w:rsidR="000F0644" w:rsidRPr="00743DF3" w:rsidRDefault="00192759" w:rsidP="00177070">
            <w:pPr>
              <w:pStyle w:val="Tabellentext"/>
              <w:ind w:left="453" w:hanging="340"/>
            </w:pPr>
            <w:r>
              <w:t>0 =</w:t>
            </w:r>
            <w:r>
              <w:tab/>
              <w:t>Nein: Diagnose war bei Aufnahme ins Krankenhaus nicht vorhanden</w:t>
            </w:r>
          </w:p>
          <w:p w14:paraId="141815BB" w14:textId="77777777" w:rsidR="000F0644" w:rsidRPr="00743DF3" w:rsidRDefault="00192759" w:rsidP="00177070">
            <w:pPr>
              <w:pStyle w:val="Tabellentext"/>
              <w:ind w:left="453" w:hanging="340"/>
            </w:pPr>
            <w:r>
              <w:t>1 =</w:t>
            </w:r>
            <w:r>
              <w:tab/>
            </w:r>
            <w:r>
              <w:t>Ja: Diagnose war bei Aufnahme ins Krankenhaus vorhanden</w:t>
            </w:r>
          </w:p>
          <w:p w14:paraId="7B066D23" w14:textId="77777777" w:rsidR="000F0644" w:rsidRPr="00743DF3" w:rsidRDefault="00192759" w:rsidP="00177070">
            <w:pPr>
              <w:pStyle w:val="Tabellentext"/>
              <w:ind w:left="453" w:hanging="340"/>
            </w:pPr>
            <w:r>
              <w:t>9 =</w:t>
            </w:r>
            <w:r>
              <w:tab/>
              <w:t>Unbekannt infolge unvollständiger Dokumentation</w:t>
            </w:r>
          </w:p>
        </w:tc>
        <w:tc>
          <w:tcPr>
            <w:tcW w:w="1328" w:type="pct"/>
          </w:tcPr>
          <w:p w14:paraId="4095DF7C" w14:textId="77777777" w:rsidR="000F0644" w:rsidRPr="00743DF3" w:rsidRDefault="00192759" w:rsidP="000361A4">
            <w:pPr>
              <w:pStyle w:val="Tabellentext"/>
            </w:pPr>
            <w:r>
              <w:t>QS_POA</w:t>
            </w:r>
          </w:p>
        </w:tc>
      </w:tr>
      <w:tr w:rsidR="00275B01" w:rsidRPr="00743DF3" w14:paraId="198BA1E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D005A57" w14:textId="77777777" w:rsidR="000F0644" w:rsidRPr="00743DF3" w:rsidRDefault="00192759" w:rsidP="000361A4">
            <w:pPr>
              <w:pStyle w:val="Tabellentext"/>
            </w:pPr>
            <w:r>
              <w:t>EF*</w:t>
            </w:r>
          </w:p>
        </w:tc>
        <w:tc>
          <w:tcPr>
            <w:tcW w:w="1075" w:type="pct"/>
          </w:tcPr>
          <w:p w14:paraId="7196AFAB" w14:textId="77777777" w:rsidR="000F0644" w:rsidRPr="00743DF3" w:rsidRDefault="00192759" w:rsidP="000361A4">
            <w:pPr>
              <w:pStyle w:val="Tabellentext"/>
            </w:pPr>
            <w:r>
              <w:t>Patientenalter am Aufnahmetag in Jahren</w:t>
            </w:r>
          </w:p>
        </w:tc>
        <w:tc>
          <w:tcPr>
            <w:tcW w:w="326" w:type="pct"/>
          </w:tcPr>
          <w:p w14:paraId="3CDE1AD3" w14:textId="77777777" w:rsidR="000F0644" w:rsidRPr="00743DF3" w:rsidRDefault="00192759" w:rsidP="000361A4">
            <w:pPr>
              <w:pStyle w:val="Tabellentext"/>
            </w:pPr>
            <w:r>
              <w:t>-</w:t>
            </w:r>
          </w:p>
        </w:tc>
        <w:tc>
          <w:tcPr>
            <w:tcW w:w="1646" w:type="pct"/>
          </w:tcPr>
          <w:p w14:paraId="2FB7D31D" w14:textId="77777777" w:rsidR="000F0644" w:rsidRPr="00743DF3" w:rsidRDefault="00192759" w:rsidP="00177070">
            <w:pPr>
              <w:pStyle w:val="Tabellentext"/>
              <w:ind w:left="453" w:hanging="340"/>
            </w:pPr>
            <w:r>
              <w:t>alter(GEBDATUM;AUFNDATUM)</w:t>
            </w:r>
          </w:p>
        </w:tc>
        <w:tc>
          <w:tcPr>
            <w:tcW w:w="1328" w:type="pct"/>
          </w:tcPr>
          <w:p w14:paraId="3A2ADDCC" w14:textId="77777777" w:rsidR="000F0644" w:rsidRPr="00743DF3" w:rsidRDefault="00192759" w:rsidP="000361A4">
            <w:pPr>
              <w:pStyle w:val="Tabellentext"/>
            </w:pPr>
            <w:r>
              <w:t>QS_alter</w:t>
            </w:r>
          </w:p>
        </w:tc>
      </w:tr>
      <w:tr w:rsidR="00275B01" w:rsidRPr="00743DF3" w14:paraId="35257CB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CCF80CD" w14:textId="77777777" w:rsidR="000F0644" w:rsidRPr="00743DF3" w:rsidRDefault="00192759" w:rsidP="000361A4">
            <w:pPr>
              <w:pStyle w:val="Tabellentext"/>
            </w:pPr>
            <w:r>
              <w:t>EF*</w:t>
            </w:r>
          </w:p>
        </w:tc>
        <w:tc>
          <w:tcPr>
            <w:tcW w:w="1075" w:type="pct"/>
          </w:tcPr>
          <w:p w14:paraId="5F8CF670" w14:textId="77777777" w:rsidR="000F0644" w:rsidRPr="00743DF3" w:rsidRDefault="00192759" w:rsidP="000361A4">
            <w:pPr>
              <w:pStyle w:val="Tabellentext"/>
            </w:pPr>
            <w:r>
              <w:t>Monat des Entlassungstages</w:t>
            </w:r>
          </w:p>
        </w:tc>
        <w:tc>
          <w:tcPr>
            <w:tcW w:w="326" w:type="pct"/>
          </w:tcPr>
          <w:p w14:paraId="3DD708D8" w14:textId="77777777" w:rsidR="000F0644" w:rsidRPr="00743DF3" w:rsidRDefault="00192759" w:rsidP="000361A4">
            <w:pPr>
              <w:pStyle w:val="Tabellentext"/>
            </w:pPr>
            <w:r>
              <w:t>-</w:t>
            </w:r>
          </w:p>
        </w:tc>
        <w:tc>
          <w:tcPr>
            <w:tcW w:w="1646" w:type="pct"/>
          </w:tcPr>
          <w:p w14:paraId="7D7B1E5B" w14:textId="77777777" w:rsidR="000F0644" w:rsidRPr="00743DF3" w:rsidRDefault="00192759" w:rsidP="00177070">
            <w:pPr>
              <w:pStyle w:val="Tabellentext"/>
              <w:ind w:left="453" w:hanging="340"/>
            </w:pPr>
            <w:r>
              <w:t>monat(ENTLDATUM)</w:t>
            </w:r>
          </w:p>
        </w:tc>
        <w:tc>
          <w:tcPr>
            <w:tcW w:w="1328" w:type="pct"/>
          </w:tcPr>
          <w:p w14:paraId="77488BBB" w14:textId="77777777" w:rsidR="000F0644" w:rsidRPr="00743DF3" w:rsidRDefault="00192759" w:rsidP="000361A4">
            <w:pPr>
              <w:pStyle w:val="Tabellentext"/>
            </w:pPr>
            <w:r>
              <w:t>QS_monatEntl</w:t>
            </w:r>
          </w:p>
        </w:tc>
      </w:tr>
      <w:tr w:rsidR="00275B01" w:rsidRPr="00743DF3" w14:paraId="5DC34AA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A2F6FF1" w14:textId="77777777" w:rsidR="000F0644" w:rsidRPr="00743DF3" w:rsidRDefault="00192759" w:rsidP="000361A4">
            <w:pPr>
              <w:pStyle w:val="Tabellentext"/>
            </w:pPr>
            <w:r>
              <w:t>RST: 9:RST</w:t>
            </w:r>
          </w:p>
        </w:tc>
        <w:tc>
          <w:tcPr>
            <w:tcW w:w="1075" w:type="pct"/>
          </w:tcPr>
          <w:p w14:paraId="08E67879" w14:textId="77777777" w:rsidR="000F0644" w:rsidRPr="00743DF3" w:rsidRDefault="00192759" w:rsidP="000361A4">
            <w:pPr>
              <w:pStyle w:val="Tabellentext"/>
            </w:pPr>
            <w:r>
              <w:t>Alter in Jahren am Aufnahmetag</w:t>
            </w:r>
          </w:p>
        </w:tc>
        <w:tc>
          <w:tcPr>
            <w:tcW w:w="326" w:type="pct"/>
          </w:tcPr>
          <w:p w14:paraId="0CA8809E" w14:textId="77777777" w:rsidR="000F0644" w:rsidRPr="00743DF3" w:rsidRDefault="00192759" w:rsidP="000361A4">
            <w:pPr>
              <w:pStyle w:val="Tabellentext"/>
            </w:pPr>
            <w:r>
              <w:t>M</w:t>
            </w:r>
          </w:p>
        </w:tc>
        <w:tc>
          <w:tcPr>
            <w:tcW w:w="1646" w:type="pct"/>
          </w:tcPr>
          <w:p w14:paraId="375AEBE4" w14:textId="77777777" w:rsidR="000F0644" w:rsidRPr="00743DF3" w:rsidRDefault="00192759" w:rsidP="00177070">
            <w:pPr>
              <w:pStyle w:val="Tabellentext"/>
              <w:ind w:left="453" w:hanging="340"/>
            </w:pPr>
            <w:r>
              <w:t>-</w:t>
            </w:r>
          </w:p>
        </w:tc>
        <w:tc>
          <w:tcPr>
            <w:tcW w:w="1328" w:type="pct"/>
          </w:tcPr>
          <w:p w14:paraId="36185009" w14:textId="77777777" w:rsidR="000F0644" w:rsidRPr="00743DF3" w:rsidRDefault="00192759" w:rsidP="000361A4">
            <w:pPr>
              <w:pStyle w:val="Tabellentext"/>
            </w:pPr>
            <w:r>
              <w:t>RST_PATALTER</w:t>
            </w:r>
          </w:p>
        </w:tc>
      </w:tr>
    </w:tbl>
    <w:p w14:paraId="2814ADC9" w14:textId="77777777" w:rsidR="00A53F02" w:rsidRDefault="00192759" w:rsidP="00A53F02">
      <w:pPr>
        <w:spacing w:after="0"/>
        <w:rPr>
          <w:sz w:val="14"/>
          <w:szCs w:val="14"/>
        </w:rPr>
      </w:pPr>
      <w:r w:rsidRPr="003021AF">
        <w:rPr>
          <w:sz w:val="14"/>
          <w:szCs w:val="14"/>
        </w:rPr>
        <w:t>*Ersatzfeld im Exportformat</w:t>
      </w:r>
    </w:p>
    <w:p w14:paraId="3C5BB0D1" w14:textId="77777777" w:rsidR="00F35163" w:rsidRPr="003021AF" w:rsidRDefault="00192759" w:rsidP="00F35163">
      <w:pPr>
        <w:spacing w:after="0"/>
        <w:rPr>
          <w:sz w:val="14"/>
          <w:szCs w:val="14"/>
        </w:rPr>
      </w:pPr>
      <w:r>
        <w:rPr>
          <w:sz w:val="14"/>
          <w:szCs w:val="14"/>
        </w:rPr>
        <w:t xml:space="preserve">◆ </w:t>
      </w:r>
      <w:r>
        <w:rPr>
          <w:sz w:val="14"/>
          <w:szCs w:val="14"/>
        </w:rPr>
        <w:t xml:space="preserve"> </w:t>
      </w:r>
      <w:r>
        <w:rPr>
          <w:sz w:val="14"/>
          <w:szCs w:val="14"/>
        </w:rPr>
        <w:t xml:space="preserve">Datenfelder aus der QS-Dokumentation werden dem mit Präfix </w:t>
      </w:r>
      <w:r w:rsidRPr="002B65B4">
        <w:rPr>
          <w:sz w:val="14"/>
          <w:szCs w:val="14"/>
        </w:rPr>
        <w:t>"</w:t>
      </w:r>
      <w:r>
        <w:rPr>
          <w:sz w:val="14"/>
          <w:szCs w:val="14"/>
        </w:rPr>
        <w:t>QS</w:t>
      </w:r>
      <w:r w:rsidRPr="002B65B4">
        <w:rPr>
          <w:sz w:val="14"/>
          <w:szCs w:val="14"/>
        </w:rPr>
        <w:t>"</w:t>
      </w:r>
      <w:r>
        <w:rPr>
          <w:sz w:val="14"/>
          <w:szCs w:val="14"/>
        </w:rPr>
        <w:t xml:space="preserve"> und Datenfelder aus der Risikostatistik mit dem Präfix </w:t>
      </w:r>
      <w:r w:rsidRPr="002B65B4">
        <w:rPr>
          <w:sz w:val="14"/>
          <w:szCs w:val="14"/>
        </w:rPr>
        <w:t>"</w:t>
      </w:r>
      <w:r>
        <w:rPr>
          <w:sz w:val="14"/>
          <w:szCs w:val="14"/>
        </w:rPr>
        <w:t>RST</w:t>
      </w:r>
      <w:r w:rsidRPr="002B65B4">
        <w:rPr>
          <w:sz w:val="14"/>
          <w:szCs w:val="14"/>
        </w:rPr>
        <w:t>"</w:t>
      </w:r>
      <w:r>
        <w:rPr>
          <w:sz w:val="14"/>
          <w:szCs w:val="14"/>
        </w:rPr>
        <w:t xml:space="preserve"> gekennzeichnet.</w:t>
      </w:r>
    </w:p>
    <w:p w14:paraId="249B0FA1" w14:textId="77777777" w:rsidR="001B3E99" w:rsidRDefault="001B3E99">
      <w:pPr>
        <w:sectPr w:rsidR="001B3E99" w:rsidSect="00163BAC">
          <w:headerReference w:type="even" r:id="rId41"/>
          <w:headerReference w:type="default" r:id="rId42"/>
          <w:footerReference w:type="even" r:id="rId43"/>
          <w:footerReference w:type="default" r:id="rId44"/>
          <w:headerReference w:type="first" r:id="rId45"/>
          <w:footerReference w:type="first" r:id="rId46"/>
          <w:pgSz w:w="11906" w:h="16838"/>
          <w:pgMar w:top="1418" w:right="1134" w:bottom="1418" w:left="1701" w:header="454" w:footer="737" w:gutter="0"/>
          <w:cols w:space="708"/>
          <w:docGrid w:linePitch="360"/>
        </w:sectPr>
      </w:pPr>
    </w:p>
    <w:p w14:paraId="6BB354D3" w14:textId="77777777" w:rsidR="00DD27F7" w:rsidRPr="00DD27F7" w:rsidRDefault="00192759"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73DC6BC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CA0B7A" w14:textId="77777777" w:rsidR="000517F0" w:rsidRPr="000517F0" w:rsidRDefault="00192759" w:rsidP="009A4847">
            <w:pPr>
              <w:pStyle w:val="Tabellenkopf"/>
            </w:pPr>
            <w:r>
              <w:t>ID</w:t>
            </w:r>
          </w:p>
        </w:tc>
        <w:tc>
          <w:tcPr>
            <w:tcW w:w="5885" w:type="dxa"/>
          </w:tcPr>
          <w:p w14:paraId="372725A8" w14:textId="77777777" w:rsidR="000517F0" w:rsidRDefault="00192759" w:rsidP="000517F0">
            <w:pPr>
              <w:pStyle w:val="Tabellentext"/>
              <w:cnfStyle w:val="000000000000" w:firstRow="0" w:lastRow="0" w:firstColumn="0" w:lastColumn="0" w:oddVBand="0" w:evenVBand="0" w:oddHBand="0" w:evenHBand="0" w:firstRowFirstColumn="0" w:firstRowLastColumn="0" w:lastRowFirstColumn="0" w:lastRowLastColumn="0"/>
            </w:pPr>
            <w:r>
              <w:t>521801</w:t>
            </w:r>
          </w:p>
        </w:tc>
      </w:tr>
      <w:tr w:rsidR="000955B5" w14:paraId="04F33A2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20AC81" w14:textId="77777777" w:rsidR="000955B5" w:rsidRDefault="00192759" w:rsidP="009A4847">
            <w:pPr>
              <w:pStyle w:val="Tabellenkopf"/>
            </w:pPr>
            <w:r>
              <w:t>Bezeichnung</w:t>
            </w:r>
          </w:p>
        </w:tc>
        <w:tc>
          <w:tcPr>
            <w:tcW w:w="5885" w:type="dxa"/>
          </w:tcPr>
          <w:p w14:paraId="0286B5A5" w14:textId="77777777" w:rsidR="000955B5" w:rsidRDefault="00192759" w:rsidP="000517F0">
            <w:pPr>
              <w:pStyle w:val="Tabellentext"/>
              <w:cnfStyle w:val="000000000000" w:firstRow="0" w:lastRow="0" w:firstColumn="0" w:lastColumn="0" w:oddVBand="0" w:evenVBand="0" w:oddHBand="0" w:evenHBand="0" w:firstRowFirstColumn="0" w:firstRowLastColumn="0" w:lastRowFirstColumn="0" w:lastRowLastColumn="0"/>
            </w:pPr>
            <w:r>
              <w:t>Alle Patientinnen und Patienten mit mindestens einem stationär erworbenen Dekubitalulcus Grad/Kategorie 3</w:t>
            </w:r>
          </w:p>
        </w:tc>
      </w:tr>
      <w:tr w:rsidR="000955B5" w14:paraId="3AA107D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0BDC3F" w14:textId="77777777" w:rsidR="000955B5" w:rsidRDefault="00192759" w:rsidP="009A4847">
            <w:pPr>
              <w:pStyle w:val="Tabellenkopf"/>
            </w:pPr>
            <w:r>
              <w:t>Indikatortyp</w:t>
            </w:r>
          </w:p>
        </w:tc>
        <w:tc>
          <w:tcPr>
            <w:tcW w:w="5885" w:type="dxa"/>
          </w:tcPr>
          <w:p w14:paraId="1C0D05B7" w14:textId="77777777" w:rsidR="000955B5" w:rsidRDefault="00192759"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8E24DF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B69C32" w14:textId="77777777" w:rsidR="000955B5" w:rsidRDefault="00192759" w:rsidP="000955B5">
            <w:pPr>
              <w:pStyle w:val="Tabellenkopf"/>
            </w:pPr>
            <w:r>
              <w:t>Art des Wertes</w:t>
            </w:r>
          </w:p>
        </w:tc>
        <w:tc>
          <w:tcPr>
            <w:tcW w:w="5885" w:type="dxa"/>
          </w:tcPr>
          <w:p w14:paraId="4E9302E1"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T</w:t>
            </w:r>
            <w:r>
              <w:t>ransparenzkennzahl</w:t>
            </w:r>
          </w:p>
        </w:tc>
      </w:tr>
      <w:tr w:rsidR="000955B5" w14:paraId="22301BB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D63A4D" w14:textId="77777777" w:rsidR="000955B5" w:rsidRDefault="00192759" w:rsidP="000955B5">
            <w:pPr>
              <w:pStyle w:val="Tabellenkopf"/>
            </w:pPr>
            <w:r>
              <w:t>Bezug zum Verfahren</w:t>
            </w:r>
          </w:p>
        </w:tc>
        <w:tc>
          <w:tcPr>
            <w:tcW w:w="5885" w:type="dxa"/>
          </w:tcPr>
          <w:p w14:paraId="618764BA"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7B125D6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A44E1E" w14:textId="77777777" w:rsidR="000955B5" w:rsidRDefault="00192759" w:rsidP="000955B5">
            <w:pPr>
              <w:pStyle w:val="Tabellenkopf"/>
            </w:pPr>
            <w:r>
              <w:t>Berechnun</w:t>
            </w:r>
            <w:r>
              <w:t>gsart</w:t>
            </w:r>
          </w:p>
        </w:tc>
        <w:tc>
          <w:tcPr>
            <w:tcW w:w="5885" w:type="dxa"/>
          </w:tcPr>
          <w:p w14:paraId="7C559A6E"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Quote</w:t>
            </w:r>
          </w:p>
        </w:tc>
      </w:tr>
      <w:tr w:rsidR="000955B5" w14:paraId="73BB4EC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952FFA" w14:textId="77777777" w:rsidR="000955B5" w:rsidRDefault="00192759" w:rsidP="000955B5">
            <w:pPr>
              <w:pStyle w:val="Tabellenkopf"/>
            </w:pPr>
            <w:r>
              <w:t>Referenzbereich 2019</w:t>
            </w:r>
          </w:p>
        </w:tc>
        <w:tc>
          <w:tcPr>
            <w:tcW w:w="5885" w:type="dxa"/>
          </w:tcPr>
          <w:p w14:paraId="185E464A"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AD5C1F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C96C6C" w14:textId="77777777" w:rsidR="000955B5" w:rsidRDefault="00192759" w:rsidP="00CA48E9">
            <w:pPr>
              <w:pStyle w:val="Tabellenkopf"/>
            </w:pPr>
            <w:r w:rsidRPr="00E37ACC">
              <w:t xml:space="preserve">Referenzbereich </w:t>
            </w:r>
            <w:r>
              <w:t>2018</w:t>
            </w:r>
          </w:p>
        </w:tc>
        <w:tc>
          <w:tcPr>
            <w:tcW w:w="5885" w:type="dxa"/>
          </w:tcPr>
          <w:p w14:paraId="1151667F"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9DBDF0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7F2AE5" w14:textId="77777777" w:rsidR="000955B5" w:rsidRDefault="00192759" w:rsidP="000955B5">
            <w:pPr>
              <w:pStyle w:val="Tabellenkopf"/>
            </w:pPr>
            <w:r>
              <w:t>Erläuterung zum Referenzbereich 2019</w:t>
            </w:r>
          </w:p>
        </w:tc>
        <w:tc>
          <w:tcPr>
            <w:tcW w:w="5885" w:type="dxa"/>
          </w:tcPr>
          <w:p w14:paraId="2A9D914C"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221C8C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09231C" w14:textId="77777777" w:rsidR="000955B5" w:rsidRDefault="00192759" w:rsidP="000955B5">
            <w:pPr>
              <w:pStyle w:val="Tabellenkopf"/>
            </w:pPr>
            <w:r>
              <w:t>Erläuterung zum Strukturierten Dialog bzw. Stellungnahmeverfahren 2019</w:t>
            </w:r>
          </w:p>
        </w:tc>
        <w:tc>
          <w:tcPr>
            <w:tcW w:w="5885" w:type="dxa"/>
          </w:tcPr>
          <w:p w14:paraId="1094A8F0"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9E9F12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200648" w14:textId="77777777" w:rsidR="000955B5" w:rsidRDefault="00192759" w:rsidP="000955B5">
            <w:pPr>
              <w:pStyle w:val="Tabellenkopf"/>
            </w:pPr>
            <w:r w:rsidRPr="00E37ACC">
              <w:t xml:space="preserve">Methode der </w:t>
            </w:r>
            <w:r w:rsidRPr="00E37ACC">
              <w:t>Risikoadjustierung</w:t>
            </w:r>
          </w:p>
        </w:tc>
        <w:tc>
          <w:tcPr>
            <w:tcW w:w="5885" w:type="dxa"/>
          </w:tcPr>
          <w:p w14:paraId="489DD465"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642544B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D5ED97" w14:textId="77777777" w:rsidR="000955B5" w:rsidRPr="00E37ACC" w:rsidRDefault="00192759" w:rsidP="000955B5">
            <w:pPr>
              <w:pStyle w:val="Tabellenkopf"/>
            </w:pPr>
            <w:r>
              <w:t>Erläuterung der Risikoadjustierung</w:t>
            </w:r>
          </w:p>
        </w:tc>
        <w:tc>
          <w:tcPr>
            <w:tcW w:w="5885" w:type="dxa"/>
          </w:tcPr>
          <w:p w14:paraId="00089413"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8DFB6C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C8FF17" w14:textId="77777777" w:rsidR="000955B5" w:rsidRPr="00E37ACC" w:rsidRDefault="00192759" w:rsidP="000955B5">
            <w:pPr>
              <w:pStyle w:val="Tabellenkopf"/>
            </w:pPr>
            <w:r w:rsidRPr="00E37ACC">
              <w:t>Rechenregeln</w:t>
            </w:r>
          </w:p>
        </w:tc>
        <w:tc>
          <w:tcPr>
            <w:tcW w:w="5885" w:type="dxa"/>
          </w:tcPr>
          <w:p w14:paraId="2DEECCBB" w14:textId="77777777" w:rsidR="000955B5" w:rsidRPr="00897EAC" w:rsidRDefault="0019275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D30DE54"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mindestens einem Dekubitus Grad/Kategorie 3, der im Krankenhaus erworben wurde oder für den nicht angegeben wurde, dass der Dekubitus bereits bei Aufnahme bestand</w:t>
            </w:r>
          </w:p>
          <w:p w14:paraId="16CDFF6E" w14:textId="77777777" w:rsidR="000955B5" w:rsidRPr="00897EAC" w:rsidRDefault="0019275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7CCDA4D"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Alle vollstationär behandelten Patientinnen und Patient</w:t>
            </w:r>
            <w:r>
              <w:t>en ab 20 Jahren aus der Risikostatistik</w:t>
            </w:r>
          </w:p>
        </w:tc>
      </w:tr>
      <w:tr w:rsidR="000955B5" w14:paraId="0375EBC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73E569" w14:textId="77777777" w:rsidR="000955B5" w:rsidRPr="00E37ACC" w:rsidRDefault="00192759" w:rsidP="000955B5">
            <w:pPr>
              <w:pStyle w:val="Tabellenkopf"/>
            </w:pPr>
            <w:r w:rsidRPr="00E37ACC">
              <w:t>Erläuterung der Rechenregel</w:t>
            </w:r>
          </w:p>
        </w:tc>
        <w:tc>
          <w:tcPr>
            <w:tcW w:w="5885" w:type="dxa"/>
          </w:tcPr>
          <w:p w14:paraId="3E349CF3"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 xml:space="preserve">Nenner:  </w:t>
            </w:r>
            <w:r>
              <w:br/>
              <w:t>Der Nenner wird aus der Summe der RST-Datensätze gebildet. Die Datensätze von Patientinnen und Patienten unter 20 Jahren und/oder Patientinnen und Patienten mit nicht plausiblen</w:t>
            </w:r>
            <w:r>
              <w:t xml:space="preserve"> Angaben zum Alter werden ausgeschlossen. Falls keine Risikostatistik vorliegt, wird der Nenner auf 0 gesetzt. </w:t>
            </w:r>
            <w:r>
              <w:br/>
              <w:t xml:space="preserve">  </w:t>
            </w:r>
            <w:r>
              <w:br/>
              <w:t xml:space="preserve">Zähler:  </w:t>
            </w:r>
            <w:r>
              <w:br/>
              <w:t>Für die Berechnung des Zählers werden die Daten aus der QS-Dokumentation verwendet. Generell werden ausschließlich Datensätze der Q</w:t>
            </w:r>
            <w:r>
              <w:t>S-Dokumentation (Teildatensatz DEK) berücksichtigt, wenn die Patientin oder der Patient im Erfassungsjahr entlassen wurde und das Feld "Gradeinteilung und Lokalisation des Dekubitus" (QS_HOECHSTGRADDEK) einem der folgenden ICD-Kodes entspricht: L89.1*, L89</w:t>
            </w:r>
            <w:r>
              <w:t xml:space="preserve">.2*, L89.3* oder L89.9*. Zusätzlich werden Datensätze von Patientinnen und Patienten unter 20 Jahren und/oder Patientinnen und Patienten mit nicht plausiblen Angaben zum Alter ausgeschlossen.  </w:t>
            </w:r>
            <w:r>
              <w:br/>
              <w:t xml:space="preserve"> </w:t>
            </w:r>
            <w:r>
              <w:br/>
              <w:t>Eine Patientin oder ein Patient wird gezählt, wenn ein inzid</w:t>
            </w:r>
            <w:r>
              <w:t>enter Dekubitalulcus Grad/Kategorie 3 und kein inzidenter Dekubitalulcus Grad/Kategorie 4 vorliegt. Falls keine Datensätze aus der QS-Dokumentation vorliegen, aber eine Risikostatistik verfügbar ist, wird der Zähler auf 0 gesetzt.</w:t>
            </w:r>
          </w:p>
        </w:tc>
      </w:tr>
      <w:tr w:rsidR="000955B5" w14:paraId="1C82306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E2C812" w14:textId="77777777" w:rsidR="000955B5" w:rsidRPr="00E37ACC" w:rsidRDefault="00192759" w:rsidP="000955B5">
            <w:pPr>
              <w:pStyle w:val="Tabellenkopf"/>
            </w:pPr>
            <w:r w:rsidRPr="00E37ACC">
              <w:t>Teildatensatzbezug</w:t>
            </w:r>
          </w:p>
        </w:tc>
        <w:tc>
          <w:tcPr>
            <w:tcW w:w="5885" w:type="dxa"/>
          </w:tcPr>
          <w:p w14:paraId="60223CC5"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DEK:B</w:t>
            </w:r>
            <w:r>
              <w:t xml:space="preserve"> (QS-Dokumentation); RST:RST (Risikostatistik)</w:t>
            </w:r>
          </w:p>
        </w:tc>
      </w:tr>
      <w:tr w:rsidR="00CA3AE5" w14:paraId="1A52523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889DCA" w14:textId="77777777" w:rsidR="00CA3AE5" w:rsidRPr="00E37ACC" w:rsidRDefault="00192759" w:rsidP="00CA3AE5">
            <w:pPr>
              <w:pStyle w:val="Tabellenkopf"/>
            </w:pPr>
            <w:r>
              <w:t>Formel</w:t>
            </w:r>
          </w:p>
        </w:tc>
        <w:tc>
          <w:tcPr>
            <w:tcW w:w="5885" w:type="dxa"/>
          </w:tcPr>
          <w:p w14:paraId="191A2035" w14:textId="77777777" w:rsidR="00CA3AE5" w:rsidRPr="00955893" w:rsidRDefault="0019275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numerator &lt;- evaluate( </w:t>
            </w:r>
            <w:r>
              <w:rPr>
                <w:rStyle w:val="Code"/>
              </w:rPr>
              <w:br/>
              <w:t xml:space="preserve">    fn_DEKDatensatzPlausibel &amp;  </w:t>
            </w:r>
            <w:r>
              <w:rPr>
                <w:rStyle w:val="Code"/>
              </w:rPr>
              <w:br/>
              <w:t xml:space="preserve">    fn_DEKGrad_3 &amp;  </w:t>
            </w:r>
            <w:r>
              <w:rPr>
                <w:rStyle w:val="Code"/>
              </w:rPr>
              <w:br/>
              <w:t xml:space="preserve">    fn_DEKistMaxGrad_nichtPOA </w:t>
            </w:r>
            <w:r>
              <w:rPr>
                <w:rStyle w:val="Code"/>
              </w:rPr>
              <w:br/>
            </w:r>
            <w:r>
              <w:rPr>
                <w:rStyle w:val="Code"/>
              </w:rPr>
              <w:lastRenderedPageBreak/>
              <w:t xml:space="preserve">) </w:t>
            </w:r>
            <w:r>
              <w:rPr>
                <w:rStyle w:val="Code"/>
              </w:rPr>
              <w:br/>
              <w:t xml:space="preserve"> </w:t>
            </w:r>
            <w:r>
              <w:rPr>
                <w:rStyle w:val="Code"/>
              </w:rPr>
              <w:br/>
              <w:t xml:space="preserve">denominator &lt;- import_results(module = "RST",  </w:t>
            </w:r>
            <w:r>
              <w:rPr>
                <w:rStyle w:val="Code"/>
              </w:rPr>
              <w:br/>
              <w:t xml:space="preserve">id = "24855_521801") </w:t>
            </w:r>
            <w:r>
              <w:rPr>
                <w:rStyle w:val="Code"/>
              </w:rPr>
              <w:br/>
              <w:t xml:space="preserve"> </w:t>
            </w:r>
            <w:r>
              <w:rPr>
                <w:rStyle w:val="Code"/>
              </w:rPr>
              <w:br/>
            </w:r>
            <w:r>
              <w:rPr>
                <w:rStyle w:val="Code"/>
              </w:rPr>
              <w:t xml:space="preserve">quotient_indicator(numerator = numerator, denominator = denominator,  </w:t>
            </w:r>
            <w:r>
              <w:rPr>
                <w:rStyle w:val="Code"/>
              </w:rPr>
              <w:br/>
              <w:t>units_from = "union")</w:t>
            </w:r>
          </w:p>
        </w:tc>
      </w:tr>
      <w:tr w:rsidR="00CA3AE5" w14:paraId="786CE84B"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6328F453" w14:textId="77777777" w:rsidR="00CA3AE5" w:rsidRPr="00E37ACC" w:rsidRDefault="00192759" w:rsidP="00CA3AE5">
            <w:pPr>
              <w:pStyle w:val="Tabellenkopf"/>
            </w:pPr>
            <w:r>
              <w:lastRenderedPageBreak/>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5B440FC0"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35320705" w14:textId="77777777" w:rsidR="00CA3AE5" w:rsidRPr="00A20477" w:rsidRDefault="00192759" w:rsidP="00CA3AE5">
                  <w:pPr>
                    <w:pStyle w:val="Tabellenkopf"/>
                    <w:rPr>
                      <w:szCs w:val="18"/>
                    </w:rPr>
                  </w:pPr>
                </w:p>
              </w:tc>
            </w:tr>
            <w:tr w:rsidR="00CA3AE5" w:rsidRPr="00743DF3" w14:paraId="5971CA4F" w14:textId="77777777" w:rsidTr="00D34D7F">
              <w:tc>
                <w:tcPr>
                  <w:tcW w:w="2125" w:type="dxa"/>
                  <w:tcBorders>
                    <w:top w:val="single" w:sz="4" w:space="0" w:color="BFBFBF" w:themeColor="background1" w:themeShade="BF"/>
                  </w:tcBorders>
                  <w:vAlign w:val="center"/>
                </w:tcPr>
                <w:p w14:paraId="5D1D16C9" w14:textId="77777777" w:rsidR="00CA3AE5" w:rsidRDefault="00192759"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3FFFF549" w14:textId="77777777" w:rsidR="00CA3AE5" w:rsidRPr="00CD53BC" w:rsidRDefault="00192759" w:rsidP="004217A9">
                  <w:pPr>
                    <w:pStyle w:val="Tabellentext"/>
                    <w:rPr>
                      <w:szCs w:val="18"/>
                    </w:rPr>
                  </w:pPr>
                  <w:r>
                    <w:rPr>
                      <w:szCs w:val="18"/>
                    </w:rPr>
                    <w:t>Kalkulatorische Kennzahl</w:t>
                  </w:r>
                </w:p>
              </w:tc>
            </w:tr>
            <w:tr w:rsidR="00CA3AE5" w:rsidRPr="00743DF3" w14:paraId="3AEDB1A2" w14:textId="77777777" w:rsidTr="00D34D7F">
              <w:tc>
                <w:tcPr>
                  <w:tcW w:w="2125" w:type="dxa"/>
                  <w:vAlign w:val="center"/>
                </w:tcPr>
                <w:p w14:paraId="7D6B1BE7" w14:textId="55AA1C00" w:rsidR="00CA3AE5" w:rsidRPr="00A20477" w:rsidRDefault="00C32373" w:rsidP="00CA3AE5">
                  <w:pPr>
                    <w:pStyle w:val="Tabellentext"/>
                    <w:rPr>
                      <w:szCs w:val="18"/>
                    </w:rPr>
                  </w:pPr>
                  <w:del w:id="28" w:author="IQTIG" w:date="2020-04-27T15:03:00Z">
                    <w:r>
                      <w:rPr>
                        <w:szCs w:val="18"/>
                      </w:rPr>
                      <w:delText>Kennzahl-</w:delText>
                    </w:r>
                  </w:del>
                  <w:r w:rsidR="00192759">
                    <w:rPr>
                      <w:szCs w:val="18"/>
                    </w:rPr>
                    <w:t>ID</w:t>
                  </w:r>
                </w:p>
              </w:tc>
              <w:tc>
                <w:tcPr>
                  <w:tcW w:w="3755" w:type="dxa"/>
                  <w:vAlign w:val="center"/>
                </w:tcPr>
                <w:p w14:paraId="111A59A4" w14:textId="77777777" w:rsidR="00CA3AE5" w:rsidRPr="001258DD" w:rsidRDefault="00192759" w:rsidP="004217A9">
                  <w:pPr>
                    <w:pStyle w:val="Tabellentext"/>
                    <w:rPr>
                      <w:color w:val="000000"/>
                      <w:szCs w:val="18"/>
                      <w:lang w:eastAsia="de-DE"/>
                    </w:rPr>
                  </w:pPr>
                  <w:r>
                    <w:rPr>
                      <w:color w:val="000000"/>
                      <w:szCs w:val="18"/>
                    </w:rPr>
                    <w:t>24855_521801</w:t>
                  </w:r>
                </w:p>
              </w:tc>
            </w:tr>
            <w:tr w:rsidR="00CA3AE5" w:rsidRPr="00743DF3" w14:paraId="1C207246" w14:textId="77777777" w:rsidTr="00D34D7F">
              <w:tc>
                <w:tcPr>
                  <w:tcW w:w="2125" w:type="dxa"/>
                  <w:vAlign w:val="center"/>
                </w:tcPr>
                <w:p w14:paraId="4BC47183" w14:textId="77777777" w:rsidR="00CA3AE5" w:rsidRDefault="00192759" w:rsidP="00CA3AE5">
                  <w:pPr>
                    <w:pStyle w:val="Tabellentext"/>
                    <w:rPr>
                      <w:szCs w:val="18"/>
                    </w:rPr>
                  </w:pPr>
                  <w:r>
                    <w:rPr>
                      <w:szCs w:val="18"/>
                    </w:rPr>
                    <w:t>Bezug zu QS-Ergebnissen</w:t>
                  </w:r>
                </w:p>
              </w:tc>
              <w:tc>
                <w:tcPr>
                  <w:tcW w:w="3755" w:type="dxa"/>
                  <w:vAlign w:val="center"/>
                </w:tcPr>
                <w:p w14:paraId="4A438A60" w14:textId="77777777" w:rsidR="00CA3AE5" w:rsidRDefault="00192759" w:rsidP="004217A9">
                  <w:pPr>
                    <w:pStyle w:val="Tabellentext"/>
                    <w:rPr>
                      <w:szCs w:val="18"/>
                    </w:rPr>
                  </w:pPr>
                  <w:r>
                    <w:rPr>
                      <w:szCs w:val="18"/>
                    </w:rPr>
                    <w:t>521801</w:t>
                  </w:r>
                </w:p>
              </w:tc>
            </w:tr>
            <w:tr w:rsidR="00CA3AE5" w:rsidRPr="00743DF3" w14:paraId="2E70D219" w14:textId="77777777" w:rsidTr="00D34D7F">
              <w:tc>
                <w:tcPr>
                  <w:tcW w:w="2125" w:type="dxa"/>
                  <w:vAlign w:val="center"/>
                </w:tcPr>
                <w:p w14:paraId="23CCA266" w14:textId="77777777" w:rsidR="00CA3AE5" w:rsidRDefault="00192759" w:rsidP="00CA3AE5">
                  <w:pPr>
                    <w:pStyle w:val="Tabellentext"/>
                    <w:rPr>
                      <w:szCs w:val="18"/>
                    </w:rPr>
                  </w:pPr>
                  <w:r>
                    <w:rPr>
                      <w:szCs w:val="18"/>
                    </w:rPr>
                    <w:t>Bezug zum Verfahren</w:t>
                  </w:r>
                </w:p>
              </w:tc>
              <w:tc>
                <w:tcPr>
                  <w:tcW w:w="3755" w:type="dxa"/>
                  <w:vAlign w:val="center"/>
                </w:tcPr>
                <w:p w14:paraId="7C7EFB04" w14:textId="77777777" w:rsidR="00CA3AE5" w:rsidRDefault="00192759" w:rsidP="004217A9">
                  <w:pPr>
                    <w:pStyle w:val="Tabellentext"/>
                    <w:rPr>
                      <w:szCs w:val="18"/>
                    </w:rPr>
                  </w:pPr>
                  <w:r>
                    <w:rPr>
                      <w:szCs w:val="18"/>
                    </w:rPr>
                    <w:t>DeQS</w:t>
                  </w:r>
                </w:p>
              </w:tc>
            </w:tr>
            <w:tr w:rsidR="00CA3AE5" w:rsidRPr="00743DF3" w14:paraId="2B724A52" w14:textId="77777777" w:rsidTr="00D34D7F">
              <w:tc>
                <w:tcPr>
                  <w:tcW w:w="2125" w:type="dxa"/>
                  <w:tcBorders>
                    <w:bottom w:val="single" w:sz="4" w:space="0" w:color="BFBFBF" w:themeColor="background1" w:themeShade="BF"/>
                  </w:tcBorders>
                  <w:vAlign w:val="center"/>
                </w:tcPr>
                <w:p w14:paraId="3938D67C" w14:textId="77777777" w:rsidR="00CA3AE5" w:rsidRDefault="00192759" w:rsidP="00CA3AE5">
                  <w:pPr>
                    <w:pStyle w:val="Tabellentext"/>
                    <w:rPr>
                      <w:szCs w:val="18"/>
                    </w:rPr>
                  </w:pPr>
                  <w:r>
                    <w:rPr>
                      <w:szCs w:val="18"/>
                    </w:rPr>
                    <w:t>Sortierung</w:t>
                  </w:r>
                </w:p>
              </w:tc>
              <w:tc>
                <w:tcPr>
                  <w:tcW w:w="3755" w:type="dxa"/>
                  <w:vAlign w:val="center"/>
                </w:tcPr>
                <w:p w14:paraId="54891EE0" w14:textId="77777777" w:rsidR="00CA3AE5" w:rsidRDefault="00192759" w:rsidP="004217A9">
                  <w:pPr>
                    <w:pStyle w:val="Tabellentext"/>
                    <w:rPr>
                      <w:szCs w:val="18"/>
                    </w:rPr>
                  </w:pPr>
                  <w:r>
                    <w:rPr>
                      <w:szCs w:val="18"/>
                    </w:rPr>
                    <w:t>-</w:t>
                  </w:r>
                </w:p>
              </w:tc>
            </w:tr>
            <w:tr w:rsidR="00CA3AE5" w:rsidRPr="00743DF3" w14:paraId="53C3F705" w14:textId="77777777" w:rsidTr="00D34D7F">
              <w:tc>
                <w:tcPr>
                  <w:tcW w:w="2125" w:type="dxa"/>
                  <w:tcBorders>
                    <w:top w:val="single" w:sz="4" w:space="0" w:color="BFBFBF" w:themeColor="background1" w:themeShade="BF"/>
                  </w:tcBorders>
                  <w:vAlign w:val="center"/>
                </w:tcPr>
                <w:p w14:paraId="5A9A088D" w14:textId="77777777" w:rsidR="00CA3AE5" w:rsidRDefault="00192759" w:rsidP="00CA3AE5">
                  <w:pPr>
                    <w:pStyle w:val="Tabellentext"/>
                    <w:rPr>
                      <w:szCs w:val="18"/>
                    </w:rPr>
                  </w:pPr>
                  <w:r>
                    <w:rPr>
                      <w:szCs w:val="18"/>
                    </w:rPr>
                    <w:t>Rechenregel</w:t>
                  </w:r>
                </w:p>
              </w:tc>
              <w:tc>
                <w:tcPr>
                  <w:tcW w:w="3755" w:type="dxa"/>
                  <w:vAlign w:val="center"/>
                </w:tcPr>
                <w:p w14:paraId="6246DE1D" w14:textId="77777777" w:rsidR="00CA3AE5" w:rsidRDefault="00192759" w:rsidP="004217A9">
                  <w:pPr>
                    <w:pStyle w:val="Tabellentext"/>
                    <w:rPr>
                      <w:szCs w:val="18"/>
                    </w:rPr>
                  </w:pPr>
                  <w:r>
                    <w:rPr>
                      <w:szCs w:val="18"/>
                    </w:rPr>
                    <w:t>RST_Gesamt</w:t>
                  </w:r>
                </w:p>
              </w:tc>
            </w:tr>
            <w:tr w:rsidR="00CA3AE5" w:rsidRPr="00743DF3" w14:paraId="16179869" w14:textId="77777777" w:rsidTr="00D34D7F">
              <w:tc>
                <w:tcPr>
                  <w:tcW w:w="2125" w:type="dxa"/>
                  <w:tcBorders>
                    <w:top w:val="single" w:sz="4" w:space="0" w:color="BFBFBF" w:themeColor="background1" w:themeShade="BF"/>
                  </w:tcBorders>
                  <w:vAlign w:val="center"/>
                </w:tcPr>
                <w:p w14:paraId="1FE857A8" w14:textId="77777777" w:rsidR="00CA3AE5" w:rsidRPr="00A20477" w:rsidRDefault="00192759"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2F777D88" w14:textId="77777777" w:rsidR="00CA3AE5" w:rsidRPr="00CD53BC" w:rsidRDefault="00192759" w:rsidP="004217A9">
                  <w:pPr>
                    <w:pStyle w:val="Tabellentext"/>
                    <w:rPr>
                      <w:szCs w:val="18"/>
                    </w:rPr>
                  </w:pPr>
                  <w:r>
                    <w:rPr>
                      <w:szCs w:val="18"/>
                    </w:rPr>
                    <w:t>Anzahl</w:t>
                  </w:r>
                </w:p>
              </w:tc>
            </w:tr>
            <w:tr w:rsidR="00CA3AE5" w:rsidRPr="00743DF3" w14:paraId="07C828CC" w14:textId="77777777" w:rsidTr="00D34D7F">
              <w:tc>
                <w:tcPr>
                  <w:tcW w:w="2125" w:type="dxa"/>
                  <w:vAlign w:val="center"/>
                </w:tcPr>
                <w:p w14:paraId="223EAAFF" w14:textId="77777777" w:rsidR="00CA3AE5" w:rsidRDefault="00192759" w:rsidP="00CA3AE5">
                  <w:pPr>
                    <w:pStyle w:val="Tabellentext"/>
                    <w:rPr>
                      <w:szCs w:val="18"/>
                    </w:rPr>
                  </w:pPr>
                  <w:r>
                    <w:rPr>
                      <w:szCs w:val="18"/>
                    </w:rPr>
                    <w:t>Teildatensatz</w:t>
                  </w:r>
                  <w:r>
                    <w:rPr>
                      <w:szCs w:val="18"/>
                    </w:rPr>
                    <w:t>bezug</w:t>
                  </w:r>
                </w:p>
              </w:tc>
              <w:tc>
                <w:tcPr>
                  <w:tcW w:w="3755" w:type="dxa"/>
                  <w:vAlign w:val="center"/>
                </w:tcPr>
                <w:p w14:paraId="5932AA9D" w14:textId="77777777" w:rsidR="00CA3AE5" w:rsidRPr="001C3626" w:rsidRDefault="00192759" w:rsidP="004217A9">
                  <w:pPr>
                    <w:pStyle w:val="Tabellentext"/>
                    <w:rPr>
                      <w:szCs w:val="18"/>
                    </w:rPr>
                  </w:pPr>
                  <w:r>
                    <w:rPr>
                      <w:szCs w:val="18"/>
                    </w:rPr>
                    <w:t>RST:RST (Risikostatistik)</w:t>
                  </w:r>
                </w:p>
              </w:tc>
            </w:tr>
            <w:tr w:rsidR="00CA3AE5" w:rsidRPr="00743DF3" w14:paraId="1B81A9FF" w14:textId="77777777" w:rsidTr="00D34D7F">
              <w:tc>
                <w:tcPr>
                  <w:tcW w:w="2125" w:type="dxa"/>
                  <w:vAlign w:val="center"/>
                </w:tcPr>
                <w:p w14:paraId="24D1D2D5" w14:textId="77777777" w:rsidR="00CA3AE5" w:rsidRDefault="00192759" w:rsidP="00CA3AE5">
                  <w:pPr>
                    <w:pStyle w:val="Tabellentext"/>
                    <w:rPr>
                      <w:szCs w:val="18"/>
                    </w:rPr>
                  </w:pPr>
                  <w:r>
                    <w:rPr>
                      <w:szCs w:val="18"/>
                    </w:rPr>
                    <w:t>Zähler</w:t>
                  </w:r>
                </w:p>
              </w:tc>
              <w:tc>
                <w:tcPr>
                  <w:tcW w:w="3755" w:type="dxa"/>
                </w:tcPr>
                <w:p w14:paraId="2091FC1D" w14:textId="77777777" w:rsidR="00CA3AE5" w:rsidRPr="00955893" w:rsidRDefault="00192759" w:rsidP="004217A9">
                  <w:pPr>
                    <w:pStyle w:val="CodeOhneSilbentrennung"/>
                    <w:rPr>
                      <w:rStyle w:val="Code"/>
                    </w:rPr>
                  </w:pPr>
                  <w:r>
                    <w:rPr>
                      <w:rStyle w:val="Code"/>
                    </w:rPr>
                    <w:t>TRUE</w:t>
                  </w:r>
                </w:p>
              </w:tc>
            </w:tr>
            <w:tr w:rsidR="00CA3AE5" w:rsidRPr="00743DF3" w14:paraId="247BBC53" w14:textId="77777777" w:rsidTr="00D34D7F">
              <w:tc>
                <w:tcPr>
                  <w:tcW w:w="2125" w:type="dxa"/>
                  <w:vAlign w:val="center"/>
                </w:tcPr>
                <w:p w14:paraId="58635DB9" w14:textId="77777777" w:rsidR="00CA3AE5" w:rsidRDefault="00192759" w:rsidP="00CA3AE5">
                  <w:pPr>
                    <w:pStyle w:val="Tabellentext"/>
                    <w:rPr>
                      <w:szCs w:val="18"/>
                    </w:rPr>
                  </w:pPr>
                  <w:r>
                    <w:rPr>
                      <w:szCs w:val="18"/>
                    </w:rPr>
                    <w:t>Nenner</w:t>
                  </w:r>
                </w:p>
              </w:tc>
              <w:tc>
                <w:tcPr>
                  <w:tcW w:w="3755" w:type="dxa"/>
                </w:tcPr>
                <w:p w14:paraId="770F63FC" w14:textId="77777777" w:rsidR="00CA3AE5" w:rsidRPr="00955893" w:rsidRDefault="00192759" w:rsidP="004217A9">
                  <w:pPr>
                    <w:pStyle w:val="CodeOhneSilbentrennung"/>
                    <w:rPr>
                      <w:rStyle w:val="Code"/>
                    </w:rPr>
                  </w:pPr>
                  <w:r>
                    <w:rPr>
                      <w:rStyle w:val="Code"/>
                    </w:rPr>
                    <w:t>fn_RSTDatensatzPlausibel</w:t>
                  </w:r>
                </w:p>
              </w:tc>
            </w:tr>
            <w:tr w:rsidR="00CA3AE5" w:rsidRPr="00AC590F" w14:paraId="6800759B" w14:textId="77777777" w:rsidTr="00D34D7F">
              <w:tc>
                <w:tcPr>
                  <w:tcW w:w="2125" w:type="dxa"/>
                  <w:vAlign w:val="center"/>
                </w:tcPr>
                <w:p w14:paraId="39F486B5" w14:textId="77777777" w:rsidR="00CA3AE5" w:rsidRPr="00AC590F" w:rsidRDefault="00192759" w:rsidP="00CA3AE5">
                  <w:pPr>
                    <w:pStyle w:val="Tabellentext"/>
                    <w:rPr>
                      <w:rFonts w:cstheme="minorHAnsi"/>
                      <w:szCs w:val="18"/>
                    </w:rPr>
                  </w:pPr>
                  <w:r w:rsidRPr="00AC590F">
                    <w:rPr>
                      <w:rFonts w:cs="Calibri"/>
                      <w:szCs w:val="18"/>
                    </w:rPr>
                    <w:t>Darstellung</w:t>
                  </w:r>
                </w:p>
              </w:tc>
              <w:tc>
                <w:tcPr>
                  <w:tcW w:w="3755" w:type="dxa"/>
                  <w:vAlign w:val="center"/>
                </w:tcPr>
                <w:p w14:paraId="74E09D53" w14:textId="77777777" w:rsidR="00CA3AE5" w:rsidRPr="00AC590F" w:rsidRDefault="00192759"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505E7221" w14:textId="77777777" w:rsidTr="00D34D7F">
              <w:tc>
                <w:tcPr>
                  <w:tcW w:w="2125" w:type="dxa"/>
                  <w:tcBorders>
                    <w:bottom w:val="single" w:sz="4" w:space="0" w:color="BFBFBF" w:themeColor="background1" w:themeShade="BF"/>
                  </w:tcBorders>
                  <w:vAlign w:val="center"/>
                </w:tcPr>
                <w:p w14:paraId="74ACB045" w14:textId="77777777" w:rsidR="00CA3AE5" w:rsidRPr="00AC590F" w:rsidRDefault="00192759"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1FF335AA" w14:textId="77777777" w:rsidR="00CA3AE5" w:rsidRPr="00AC590F" w:rsidRDefault="00192759" w:rsidP="004217A9">
                  <w:pPr>
                    <w:pStyle w:val="Tabellentext"/>
                    <w:rPr>
                      <w:rFonts w:cstheme="minorHAnsi"/>
                      <w:szCs w:val="18"/>
                    </w:rPr>
                  </w:pPr>
                  <w:r>
                    <w:rPr>
                      <w:rFonts w:cs="Calibri"/>
                      <w:szCs w:val="18"/>
                    </w:rPr>
                    <w:t>-</w:t>
                  </w:r>
                </w:p>
              </w:tc>
            </w:tr>
          </w:tbl>
          <w:p w14:paraId="524D3EBE" w14:textId="77777777" w:rsidR="00CA3AE5" w:rsidRPr="00E3098F" w:rsidRDefault="00192759"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7B49A9A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188D52" w14:textId="77777777" w:rsidR="00CA3AE5" w:rsidRPr="00E37ACC" w:rsidRDefault="00192759" w:rsidP="00CA3AE5">
            <w:pPr>
              <w:pStyle w:val="Tabellenkopf"/>
            </w:pPr>
            <w:r w:rsidRPr="00E37ACC">
              <w:t>Verwendete Funktionen</w:t>
            </w:r>
          </w:p>
        </w:tc>
        <w:tc>
          <w:tcPr>
            <w:tcW w:w="5885" w:type="dxa"/>
          </w:tcPr>
          <w:p w14:paraId="19F230DF" w14:textId="77777777" w:rsidR="00926BD3" w:rsidRPr="00926BD3" w:rsidRDefault="00192759"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fn_DEKDatensatzPlausibel</w:t>
            </w:r>
            <w:r>
              <w:rPr>
                <w:rStyle w:val="Code"/>
                <w:rFonts w:cs="Arial"/>
                <w:szCs w:val="21"/>
              </w:rPr>
              <w:br/>
              <w:t>fn_DEKGrad</w:t>
            </w:r>
            <w:r>
              <w:rPr>
                <w:rStyle w:val="Code"/>
                <w:rFonts w:cs="Arial"/>
                <w:szCs w:val="21"/>
              </w:rPr>
              <w:br/>
              <w:t>fn_DEKGrad_2</w:t>
            </w:r>
            <w:r>
              <w:rPr>
                <w:rStyle w:val="Code"/>
                <w:rFonts w:cs="Arial"/>
                <w:szCs w:val="21"/>
              </w:rPr>
              <w:br/>
              <w:t>fn_DEKGrad_2bis4</w:t>
            </w:r>
            <w:r>
              <w:rPr>
                <w:rStyle w:val="Code"/>
                <w:rFonts w:cs="Arial"/>
                <w:szCs w:val="21"/>
              </w:rPr>
              <w:br/>
            </w:r>
            <w:r>
              <w:rPr>
                <w:rStyle w:val="Code"/>
                <w:rFonts w:cs="Arial"/>
                <w:szCs w:val="21"/>
              </w:rPr>
              <w:t>fn_DEKGrad_3</w:t>
            </w:r>
            <w:r>
              <w:rPr>
                <w:rStyle w:val="Code"/>
                <w:rFonts w:cs="Arial"/>
                <w:szCs w:val="21"/>
              </w:rPr>
              <w:br/>
              <w:t>fn_DEKGrad_4</w:t>
            </w:r>
            <w:r>
              <w:rPr>
                <w:rStyle w:val="Code"/>
                <w:rFonts w:cs="Arial"/>
                <w:szCs w:val="21"/>
              </w:rPr>
              <w:br/>
              <w:t>fn_DEKGrad_nnb</w:t>
            </w:r>
            <w:r>
              <w:rPr>
                <w:rStyle w:val="Code"/>
                <w:rFonts w:cs="Arial"/>
                <w:szCs w:val="21"/>
              </w:rPr>
              <w:br/>
              <w:t>fn_DEKistMaxGrad_nichtPOA</w:t>
            </w:r>
            <w:r>
              <w:rPr>
                <w:rStyle w:val="Code"/>
                <w:rFonts w:cs="Arial"/>
                <w:szCs w:val="21"/>
              </w:rPr>
              <w:br/>
              <w:t>fn_DEKMaxGrad_nichtPOA</w:t>
            </w:r>
            <w:r>
              <w:rPr>
                <w:rStyle w:val="Code"/>
                <w:rFonts w:cs="Arial"/>
                <w:szCs w:val="21"/>
              </w:rPr>
              <w:br/>
              <w:t>fn_DEKnichtPOA</w:t>
            </w:r>
            <w:r>
              <w:rPr>
                <w:rStyle w:val="Code"/>
                <w:rFonts w:cs="Arial"/>
                <w:szCs w:val="21"/>
              </w:rPr>
              <w:br/>
              <w:t>RST: fn_RSTDatensatzPlausibel</w:t>
            </w:r>
          </w:p>
        </w:tc>
      </w:tr>
      <w:tr w:rsidR="00CA3AE5" w14:paraId="302E458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FF9423" w14:textId="77777777" w:rsidR="00CA3AE5" w:rsidRPr="00E37ACC" w:rsidRDefault="00192759" w:rsidP="00CA3AE5">
            <w:pPr>
              <w:pStyle w:val="Tabellenkopf"/>
            </w:pPr>
            <w:r w:rsidRPr="00E37ACC">
              <w:t>Verwendete Listen</w:t>
            </w:r>
          </w:p>
        </w:tc>
        <w:tc>
          <w:tcPr>
            <w:tcW w:w="5885" w:type="dxa"/>
          </w:tcPr>
          <w:p w14:paraId="0EE2DC68" w14:textId="77777777" w:rsidR="00CA3AE5" w:rsidRPr="00926BD3" w:rsidRDefault="00192759" w:rsidP="00AA7D5D">
            <w:pPr>
              <w:pStyle w:val="CodeOhneSilbentrennung"/>
              <w:cnfStyle w:val="000000000000" w:firstRow="0" w:lastRow="0" w:firstColumn="0" w:lastColumn="0" w:oddVBand="0" w:evenVBand="0" w:oddHBand="0" w:evenHBand="0" w:firstRowFirstColumn="0" w:firstRowLastColumn="0" w:lastRowFirstColumn="0" w:lastRowLastColumn="0"/>
            </w:pPr>
            <w:r>
              <w:t>ICD_DekGrad_2</w:t>
            </w:r>
            <w:r>
              <w:br/>
              <w:t>ICD_DekGrad_3</w:t>
            </w:r>
            <w:r>
              <w:br/>
              <w:t>ICD_DekGrad_4</w:t>
            </w:r>
            <w:r>
              <w:br/>
              <w:t>ICD_DekGrad_nnb</w:t>
            </w:r>
          </w:p>
        </w:tc>
      </w:tr>
      <w:tr w:rsidR="00CA3AE5" w14:paraId="29C5D20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2DBA95" w14:textId="77777777" w:rsidR="00CA3AE5" w:rsidRPr="00E37ACC" w:rsidRDefault="00192759" w:rsidP="00CA3AE5">
            <w:pPr>
              <w:pStyle w:val="Tabellenkopf"/>
            </w:pPr>
            <w:r>
              <w:t>Darstellung</w:t>
            </w:r>
          </w:p>
        </w:tc>
        <w:tc>
          <w:tcPr>
            <w:tcW w:w="5885" w:type="dxa"/>
          </w:tcPr>
          <w:p w14:paraId="475BD9F8" w14:textId="77777777" w:rsidR="00CA3AE5" w:rsidRPr="00DD70A1" w:rsidRDefault="0019275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A155D9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17A665" w14:textId="77777777" w:rsidR="00CA3AE5" w:rsidRPr="00E37ACC" w:rsidRDefault="00192759" w:rsidP="00CA3AE5">
            <w:pPr>
              <w:pStyle w:val="Tabellenkopf"/>
            </w:pPr>
            <w:r>
              <w:t>Grafik</w:t>
            </w:r>
          </w:p>
        </w:tc>
        <w:tc>
          <w:tcPr>
            <w:tcW w:w="5885" w:type="dxa"/>
          </w:tcPr>
          <w:p w14:paraId="17574597" w14:textId="77777777" w:rsidR="00CA3AE5" w:rsidRPr="00DD70A1" w:rsidRDefault="0019275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D1D598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B52CDE" w14:textId="77777777" w:rsidR="00CA3AE5" w:rsidRPr="00E37ACC" w:rsidRDefault="00192759" w:rsidP="00CA3AE5">
            <w:pPr>
              <w:pStyle w:val="Tabellenkopf"/>
            </w:pPr>
            <w:r>
              <w:t xml:space="preserve">Vergleichbarkeit </w:t>
            </w:r>
            <w:r>
              <w:t>mit Vorjahresergebnissen</w:t>
            </w:r>
          </w:p>
        </w:tc>
        <w:tc>
          <w:tcPr>
            <w:tcW w:w="5885" w:type="dxa"/>
          </w:tcPr>
          <w:p w14:paraId="718742DF" w14:textId="77777777" w:rsidR="00CA3AE5" w:rsidRDefault="00192759"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1A0054E8" w14:textId="77777777" w:rsidR="009E1781" w:rsidRDefault="00192759" w:rsidP="00AA7E2B">
      <w:pPr>
        <w:pStyle w:val="Tabellentext"/>
        <w:spacing w:before="0" w:after="0" w:line="20" w:lineRule="exact"/>
        <w:ind w:left="0" w:right="0"/>
      </w:pPr>
    </w:p>
    <w:p w14:paraId="19C5F910" w14:textId="77777777" w:rsidR="001B3E99" w:rsidRDefault="001B3E99">
      <w:pPr>
        <w:sectPr w:rsidR="001B3E99" w:rsidSect="00AD6E6F">
          <w:pgSz w:w="11906" w:h="16838"/>
          <w:pgMar w:top="1418" w:right="1134" w:bottom="1418" w:left="1701" w:header="454" w:footer="737" w:gutter="0"/>
          <w:cols w:space="708"/>
          <w:docGrid w:linePitch="360"/>
        </w:sectPr>
      </w:pPr>
    </w:p>
    <w:p w14:paraId="5AF097CE" w14:textId="77777777" w:rsidR="00293DEF" w:rsidRDefault="00192759" w:rsidP="000361A4">
      <w:pPr>
        <w:pStyle w:val="berschrift2ohneGliederung"/>
      </w:pPr>
      <w:bookmarkStart w:id="29" w:name="_Toc38892948"/>
      <w:r>
        <w:lastRenderedPageBreak/>
        <w:t>521800: Alle Patientinnen und Patienten mit mindestens einem stationär erworbenen Dekubitalulcus Grad/Kategorie nicht näher bezeichnet</w:t>
      </w:r>
      <w:bookmarkEnd w:id="29"/>
    </w:p>
    <w:p w14:paraId="5AFC8E21" w14:textId="77777777" w:rsidR="005037D0" w:rsidRPr="005037D0" w:rsidRDefault="00192759" w:rsidP="00447106">
      <w:pPr>
        <w:pStyle w:val="Absatzberschriftebene3nurinNavigation"/>
      </w:pPr>
      <w:r>
        <w:t>Verwendete Datenfelder</w:t>
      </w:r>
    </w:p>
    <w:p w14:paraId="25E56F17" w14:textId="77777777" w:rsidR="001046CA" w:rsidRPr="00840C92" w:rsidRDefault="00192759" w:rsidP="000361A4">
      <w:r w:rsidRPr="000361A4">
        <w:t>Datenbasis: Spezifi</w:t>
      </w:r>
      <w:r w:rsidRPr="000361A4">
        <w:t xml:space="preserve">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21CB51C5"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DE39CCB" w14:textId="77777777" w:rsidR="000F0644" w:rsidRPr="009E2B0C" w:rsidRDefault="00192759" w:rsidP="000361A4">
            <w:pPr>
              <w:pStyle w:val="Tabellenkopf"/>
            </w:pPr>
            <w:r>
              <w:t>Item</w:t>
            </w:r>
          </w:p>
        </w:tc>
        <w:tc>
          <w:tcPr>
            <w:tcW w:w="1075" w:type="pct"/>
          </w:tcPr>
          <w:p w14:paraId="500316F9" w14:textId="77777777" w:rsidR="000F0644" w:rsidRPr="009E2B0C" w:rsidRDefault="00192759" w:rsidP="000361A4">
            <w:pPr>
              <w:pStyle w:val="Tabellenkopf"/>
            </w:pPr>
            <w:r>
              <w:t>Bezeichnung</w:t>
            </w:r>
          </w:p>
        </w:tc>
        <w:tc>
          <w:tcPr>
            <w:tcW w:w="326" w:type="pct"/>
          </w:tcPr>
          <w:p w14:paraId="219538C8" w14:textId="77777777" w:rsidR="000F0644" w:rsidRPr="009E2B0C" w:rsidRDefault="00192759" w:rsidP="000361A4">
            <w:pPr>
              <w:pStyle w:val="Tabellenkopf"/>
            </w:pPr>
            <w:r>
              <w:t>M/K</w:t>
            </w:r>
          </w:p>
        </w:tc>
        <w:tc>
          <w:tcPr>
            <w:tcW w:w="1646" w:type="pct"/>
          </w:tcPr>
          <w:p w14:paraId="74B020D4" w14:textId="77777777" w:rsidR="000F0644" w:rsidRPr="009E2B0C" w:rsidRDefault="00192759" w:rsidP="000361A4">
            <w:pPr>
              <w:pStyle w:val="Tabellenkopf"/>
            </w:pPr>
            <w:r>
              <w:t>Schlüssel/Formel</w:t>
            </w:r>
          </w:p>
        </w:tc>
        <w:tc>
          <w:tcPr>
            <w:tcW w:w="1328" w:type="pct"/>
          </w:tcPr>
          <w:p w14:paraId="23E84C7E" w14:textId="77777777" w:rsidR="000F0644" w:rsidRPr="009E2B0C" w:rsidRDefault="00192759" w:rsidP="000361A4">
            <w:pPr>
              <w:pStyle w:val="Tabellenkopf"/>
            </w:pPr>
            <w:r>
              <w:t>Feldname</w:t>
            </w:r>
            <w:r>
              <w:t xml:space="preserve">  </w:t>
            </w:r>
            <w:r>
              <w:t>◆</w:t>
            </w:r>
          </w:p>
        </w:tc>
      </w:tr>
      <w:tr w:rsidR="00275B01" w:rsidRPr="00743DF3" w14:paraId="501F7A7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00CBDCC" w14:textId="77777777" w:rsidR="000F0644" w:rsidRPr="00743DF3" w:rsidRDefault="00192759" w:rsidP="000361A4">
            <w:pPr>
              <w:pStyle w:val="Tabellentext"/>
            </w:pPr>
            <w:r>
              <w:t>13:DEK</w:t>
            </w:r>
          </w:p>
        </w:tc>
        <w:tc>
          <w:tcPr>
            <w:tcW w:w="1075" w:type="pct"/>
          </w:tcPr>
          <w:p w14:paraId="53D9FCAC" w14:textId="77777777" w:rsidR="000F0644" w:rsidRPr="00743DF3" w:rsidRDefault="00192759" w:rsidP="000361A4">
            <w:pPr>
              <w:pStyle w:val="Tabellentext"/>
            </w:pPr>
            <w:r>
              <w:t>Gradeinteilung und Lokalisation des Dekubitus</w:t>
            </w:r>
          </w:p>
        </w:tc>
        <w:tc>
          <w:tcPr>
            <w:tcW w:w="326" w:type="pct"/>
          </w:tcPr>
          <w:p w14:paraId="6CBF29D9" w14:textId="77777777" w:rsidR="000F0644" w:rsidRPr="00743DF3" w:rsidRDefault="00192759" w:rsidP="000361A4">
            <w:pPr>
              <w:pStyle w:val="Tabellentext"/>
            </w:pPr>
            <w:r>
              <w:t>M</w:t>
            </w:r>
          </w:p>
        </w:tc>
        <w:tc>
          <w:tcPr>
            <w:tcW w:w="1646" w:type="pct"/>
          </w:tcPr>
          <w:p w14:paraId="7CB56217" w14:textId="77777777" w:rsidR="000F0644" w:rsidRPr="00743DF3" w:rsidRDefault="00192759" w:rsidP="00177070">
            <w:pPr>
              <w:pStyle w:val="Tabellentext"/>
              <w:ind w:left="453" w:hanging="340"/>
            </w:pPr>
            <w:r>
              <w:t>ICD-10-GM SGB V: http://www.dimdi.de</w:t>
            </w:r>
          </w:p>
        </w:tc>
        <w:tc>
          <w:tcPr>
            <w:tcW w:w="1328" w:type="pct"/>
          </w:tcPr>
          <w:p w14:paraId="5580FAB9" w14:textId="77777777" w:rsidR="000F0644" w:rsidRPr="00743DF3" w:rsidRDefault="00192759" w:rsidP="000361A4">
            <w:pPr>
              <w:pStyle w:val="Tabellentext"/>
            </w:pPr>
            <w:r>
              <w:t>QS_HOECHSTGRADDEK</w:t>
            </w:r>
          </w:p>
        </w:tc>
      </w:tr>
      <w:tr w:rsidR="00275B01" w:rsidRPr="00743DF3" w14:paraId="1F4C7B5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2AA6A0B" w14:textId="77777777" w:rsidR="000F0644" w:rsidRPr="00743DF3" w:rsidRDefault="00192759" w:rsidP="000361A4">
            <w:pPr>
              <w:pStyle w:val="Tabellentext"/>
            </w:pPr>
            <w:r>
              <w:t>15:DEK</w:t>
            </w:r>
          </w:p>
        </w:tc>
        <w:tc>
          <w:tcPr>
            <w:tcW w:w="1075" w:type="pct"/>
          </w:tcPr>
          <w:p w14:paraId="3EB30C07" w14:textId="77777777" w:rsidR="000F0644" w:rsidRPr="00743DF3" w:rsidRDefault="00192759" w:rsidP="000361A4">
            <w:pPr>
              <w:pStyle w:val="Tabellentext"/>
            </w:pPr>
            <w:r>
              <w:t>War der Dekubitus bei der Aufnahme vorhanden? ("Present on Admission")</w:t>
            </w:r>
          </w:p>
        </w:tc>
        <w:tc>
          <w:tcPr>
            <w:tcW w:w="326" w:type="pct"/>
          </w:tcPr>
          <w:p w14:paraId="75E12ED3" w14:textId="77777777" w:rsidR="000F0644" w:rsidRPr="00743DF3" w:rsidRDefault="00192759" w:rsidP="000361A4">
            <w:pPr>
              <w:pStyle w:val="Tabellentext"/>
            </w:pPr>
            <w:r>
              <w:t>M</w:t>
            </w:r>
          </w:p>
        </w:tc>
        <w:tc>
          <w:tcPr>
            <w:tcW w:w="1646" w:type="pct"/>
          </w:tcPr>
          <w:p w14:paraId="5ACE3D07" w14:textId="77777777" w:rsidR="000F0644" w:rsidRPr="00743DF3" w:rsidRDefault="00192759" w:rsidP="00177070">
            <w:pPr>
              <w:pStyle w:val="Tabellentext"/>
              <w:ind w:left="453" w:hanging="340"/>
            </w:pPr>
            <w:r>
              <w:t xml:space="preserve">0 </w:t>
            </w:r>
            <w:r>
              <w:t>=</w:t>
            </w:r>
            <w:r>
              <w:tab/>
              <w:t>Nein: Diagnose war bei Aufnahme ins Krankenhaus nicht vorhanden</w:t>
            </w:r>
          </w:p>
          <w:p w14:paraId="3508106F" w14:textId="77777777" w:rsidR="000F0644" w:rsidRPr="00743DF3" w:rsidRDefault="00192759" w:rsidP="00177070">
            <w:pPr>
              <w:pStyle w:val="Tabellentext"/>
              <w:ind w:left="453" w:hanging="340"/>
            </w:pPr>
            <w:r>
              <w:t>1 =</w:t>
            </w:r>
            <w:r>
              <w:tab/>
              <w:t>Ja: Diagnose war bei Aufnahme ins Krankenhaus vorhanden</w:t>
            </w:r>
          </w:p>
          <w:p w14:paraId="116B3277" w14:textId="77777777" w:rsidR="000F0644" w:rsidRPr="00743DF3" w:rsidRDefault="00192759" w:rsidP="00177070">
            <w:pPr>
              <w:pStyle w:val="Tabellentext"/>
              <w:ind w:left="453" w:hanging="340"/>
            </w:pPr>
            <w:r>
              <w:t>9 =</w:t>
            </w:r>
            <w:r>
              <w:tab/>
              <w:t>Unbekannt infolge unvollständiger Dokumentation</w:t>
            </w:r>
          </w:p>
        </w:tc>
        <w:tc>
          <w:tcPr>
            <w:tcW w:w="1328" w:type="pct"/>
          </w:tcPr>
          <w:p w14:paraId="587BC54A" w14:textId="77777777" w:rsidR="000F0644" w:rsidRPr="00743DF3" w:rsidRDefault="00192759" w:rsidP="000361A4">
            <w:pPr>
              <w:pStyle w:val="Tabellentext"/>
            </w:pPr>
            <w:r>
              <w:t>QS_POA</w:t>
            </w:r>
          </w:p>
        </w:tc>
      </w:tr>
      <w:tr w:rsidR="00275B01" w:rsidRPr="00743DF3" w14:paraId="56EB362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42512DF" w14:textId="77777777" w:rsidR="000F0644" w:rsidRPr="00743DF3" w:rsidRDefault="00192759" w:rsidP="000361A4">
            <w:pPr>
              <w:pStyle w:val="Tabellentext"/>
            </w:pPr>
            <w:r>
              <w:t>EF*</w:t>
            </w:r>
          </w:p>
        </w:tc>
        <w:tc>
          <w:tcPr>
            <w:tcW w:w="1075" w:type="pct"/>
          </w:tcPr>
          <w:p w14:paraId="2D51D36C" w14:textId="77777777" w:rsidR="000F0644" w:rsidRPr="00743DF3" w:rsidRDefault="00192759" w:rsidP="000361A4">
            <w:pPr>
              <w:pStyle w:val="Tabellentext"/>
            </w:pPr>
            <w:r>
              <w:t>Patientenalter am Aufnahmetag in Jahren</w:t>
            </w:r>
          </w:p>
        </w:tc>
        <w:tc>
          <w:tcPr>
            <w:tcW w:w="326" w:type="pct"/>
          </w:tcPr>
          <w:p w14:paraId="3728AAFB" w14:textId="77777777" w:rsidR="000F0644" w:rsidRPr="00743DF3" w:rsidRDefault="00192759" w:rsidP="000361A4">
            <w:pPr>
              <w:pStyle w:val="Tabellentext"/>
            </w:pPr>
            <w:r>
              <w:t>-</w:t>
            </w:r>
          </w:p>
        </w:tc>
        <w:tc>
          <w:tcPr>
            <w:tcW w:w="1646" w:type="pct"/>
          </w:tcPr>
          <w:p w14:paraId="2E34235F" w14:textId="77777777" w:rsidR="000F0644" w:rsidRPr="00743DF3" w:rsidRDefault="00192759" w:rsidP="00177070">
            <w:pPr>
              <w:pStyle w:val="Tabellentext"/>
              <w:ind w:left="453" w:hanging="340"/>
            </w:pPr>
            <w:r>
              <w:t>alter(GEBDATUM;AUFNDATUM</w:t>
            </w:r>
            <w:r>
              <w:t>)</w:t>
            </w:r>
          </w:p>
        </w:tc>
        <w:tc>
          <w:tcPr>
            <w:tcW w:w="1328" w:type="pct"/>
          </w:tcPr>
          <w:p w14:paraId="213DB23B" w14:textId="77777777" w:rsidR="000F0644" w:rsidRPr="00743DF3" w:rsidRDefault="00192759" w:rsidP="000361A4">
            <w:pPr>
              <w:pStyle w:val="Tabellentext"/>
            </w:pPr>
            <w:r>
              <w:t>QS_alter</w:t>
            </w:r>
          </w:p>
        </w:tc>
      </w:tr>
      <w:tr w:rsidR="00275B01" w:rsidRPr="00743DF3" w14:paraId="193645A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88A7E1F" w14:textId="77777777" w:rsidR="000F0644" w:rsidRPr="00743DF3" w:rsidRDefault="00192759" w:rsidP="000361A4">
            <w:pPr>
              <w:pStyle w:val="Tabellentext"/>
            </w:pPr>
            <w:r>
              <w:t>EF*</w:t>
            </w:r>
          </w:p>
        </w:tc>
        <w:tc>
          <w:tcPr>
            <w:tcW w:w="1075" w:type="pct"/>
          </w:tcPr>
          <w:p w14:paraId="141524F6" w14:textId="77777777" w:rsidR="000F0644" w:rsidRPr="00743DF3" w:rsidRDefault="00192759" w:rsidP="000361A4">
            <w:pPr>
              <w:pStyle w:val="Tabellentext"/>
            </w:pPr>
            <w:r>
              <w:t>Monat des Entlassungstages</w:t>
            </w:r>
          </w:p>
        </w:tc>
        <w:tc>
          <w:tcPr>
            <w:tcW w:w="326" w:type="pct"/>
          </w:tcPr>
          <w:p w14:paraId="0A379F9A" w14:textId="77777777" w:rsidR="000F0644" w:rsidRPr="00743DF3" w:rsidRDefault="00192759" w:rsidP="000361A4">
            <w:pPr>
              <w:pStyle w:val="Tabellentext"/>
            </w:pPr>
            <w:r>
              <w:t>-</w:t>
            </w:r>
          </w:p>
        </w:tc>
        <w:tc>
          <w:tcPr>
            <w:tcW w:w="1646" w:type="pct"/>
          </w:tcPr>
          <w:p w14:paraId="12F28D32" w14:textId="77777777" w:rsidR="000F0644" w:rsidRPr="00743DF3" w:rsidRDefault="00192759" w:rsidP="00177070">
            <w:pPr>
              <w:pStyle w:val="Tabellentext"/>
              <w:ind w:left="453" w:hanging="340"/>
            </w:pPr>
            <w:r>
              <w:t>monat(ENTLDATUM)</w:t>
            </w:r>
          </w:p>
        </w:tc>
        <w:tc>
          <w:tcPr>
            <w:tcW w:w="1328" w:type="pct"/>
          </w:tcPr>
          <w:p w14:paraId="7E1F7E1E" w14:textId="77777777" w:rsidR="000F0644" w:rsidRPr="00743DF3" w:rsidRDefault="00192759" w:rsidP="000361A4">
            <w:pPr>
              <w:pStyle w:val="Tabellentext"/>
            </w:pPr>
            <w:r>
              <w:t>QS_monatEntl</w:t>
            </w:r>
          </w:p>
        </w:tc>
      </w:tr>
      <w:tr w:rsidR="00275B01" w:rsidRPr="00743DF3" w14:paraId="4724AEA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219E75C" w14:textId="77777777" w:rsidR="000F0644" w:rsidRPr="00743DF3" w:rsidRDefault="00192759" w:rsidP="000361A4">
            <w:pPr>
              <w:pStyle w:val="Tabellentext"/>
            </w:pPr>
            <w:r>
              <w:t>RST: 9:RST</w:t>
            </w:r>
          </w:p>
        </w:tc>
        <w:tc>
          <w:tcPr>
            <w:tcW w:w="1075" w:type="pct"/>
          </w:tcPr>
          <w:p w14:paraId="46CDA544" w14:textId="77777777" w:rsidR="000F0644" w:rsidRPr="00743DF3" w:rsidRDefault="00192759" w:rsidP="000361A4">
            <w:pPr>
              <w:pStyle w:val="Tabellentext"/>
            </w:pPr>
            <w:r>
              <w:t>Alter in Jahren am Aufnahmetag</w:t>
            </w:r>
          </w:p>
        </w:tc>
        <w:tc>
          <w:tcPr>
            <w:tcW w:w="326" w:type="pct"/>
          </w:tcPr>
          <w:p w14:paraId="5A49EA4F" w14:textId="77777777" w:rsidR="000F0644" w:rsidRPr="00743DF3" w:rsidRDefault="00192759" w:rsidP="000361A4">
            <w:pPr>
              <w:pStyle w:val="Tabellentext"/>
            </w:pPr>
            <w:r>
              <w:t>M</w:t>
            </w:r>
          </w:p>
        </w:tc>
        <w:tc>
          <w:tcPr>
            <w:tcW w:w="1646" w:type="pct"/>
          </w:tcPr>
          <w:p w14:paraId="60AEB2E9" w14:textId="77777777" w:rsidR="000F0644" w:rsidRPr="00743DF3" w:rsidRDefault="00192759" w:rsidP="00177070">
            <w:pPr>
              <w:pStyle w:val="Tabellentext"/>
              <w:ind w:left="453" w:hanging="340"/>
            </w:pPr>
            <w:r>
              <w:t>-</w:t>
            </w:r>
          </w:p>
        </w:tc>
        <w:tc>
          <w:tcPr>
            <w:tcW w:w="1328" w:type="pct"/>
          </w:tcPr>
          <w:p w14:paraId="29128929" w14:textId="77777777" w:rsidR="000F0644" w:rsidRPr="00743DF3" w:rsidRDefault="00192759" w:rsidP="000361A4">
            <w:pPr>
              <w:pStyle w:val="Tabellentext"/>
            </w:pPr>
            <w:r>
              <w:t>RST_PATALTER</w:t>
            </w:r>
          </w:p>
        </w:tc>
      </w:tr>
    </w:tbl>
    <w:p w14:paraId="654E194F" w14:textId="77777777" w:rsidR="00A53F02" w:rsidRDefault="00192759" w:rsidP="00A53F02">
      <w:pPr>
        <w:spacing w:after="0"/>
        <w:rPr>
          <w:sz w:val="14"/>
          <w:szCs w:val="14"/>
        </w:rPr>
      </w:pPr>
      <w:r w:rsidRPr="003021AF">
        <w:rPr>
          <w:sz w:val="14"/>
          <w:szCs w:val="14"/>
        </w:rPr>
        <w:t>*Ersatzfeld im Exportformat</w:t>
      </w:r>
    </w:p>
    <w:p w14:paraId="002DCC36" w14:textId="77777777" w:rsidR="00F35163" w:rsidRPr="003021AF" w:rsidRDefault="00192759" w:rsidP="00F35163">
      <w:pPr>
        <w:spacing w:after="0"/>
        <w:rPr>
          <w:sz w:val="14"/>
          <w:szCs w:val="14"/>
        </w:rPr>
      </w:pPr>
      <w:r>
        <w:rPr>
          <w:sz w:val="14"/>
          <w:szCs w:val="14"/>
        </w:rPr>
        <w:t xml:space="preserve">◆ </w:t>
      </w:r>
      <w:r>
        <w:rPr>
          <w:sz w:val="14"/>
          <w:szCs w:val="14"/>
        </w:rPr>
        <w:t xml:space="preserve"> </w:t>
      </w:r>
      <w:r>
        <w:rPr>
          <w:sz w:val="14"/>
          <w:szCs w:val="14"/>
        </w:rPr>
        <w:t xml:space="preserve">Datenfelder aus der QS-Dokumentation werden dem mit Präfix </w:t>
      </w:r>
      <w:r w:rsidRPr="002B65B4">
        <w:rPr>
          <w:sz w:val="14"/>
          <w:szCs w:val="14"/>
        </w:rPr>
        <w:t>"</w:t>
      </w:r>
      <w:r>
        <w:rPr>
          <w:sz w:val="14"/>
          <w:szCs w:val="14"/>
        </w:rPr>
        <w:t>QS</w:t>
      </w:r>
      <w:r w:rsidRPr="002B65B4">
        <w:rPr>
          <w:sz w:val="14"/>
          <w:szCs w:val="14"/>
        </w:rPr>
        <w:t>"</w:t>
      </w:r>
      <w:r>
        <w:rPr>
          <w:sz w:val="14"/>
          <w:szCs w:val="14"/>
        </w:rPr>
        <w:t xml:space="preserve"> und Datenfelder aus der Risikostatistik mit dem Präfix </w:t>
      </w:r>
      <w:r w:rsidRPr="002B65B4">
        <w:rPr>
          <w:sz w:val="14"/>
          <w:szCs w:val="14"/>
        </w:rPr>
        <w:t>"</w:t>
      </w:r>
      <w:r>
        <w:rPr>
          <w:sz w:val="14"/>
          <w:szCs w:val="14"/>
        </w:rPr>
        <w:t>RST</w:t>
      </w:r>
      <w:r w:rsidRPr="002B65B4">
        <w:rPr>
          <w:sz w:val="14"/>
          <w:szCs w:val="14"/>
        </w:rPr>
        <w:t>"</w:t>
      </w:r>
      <w:r>
        <w:rPr>
          <w:sz w:val="14"/>
          <w:szCs w:val="14"/>
        </w:rPr>
        <w:t xml:space="preserve"> gekennzeichnet.</w:t>
      </w:r>
    </w:p>
    <w:p w14:paraId="77FFE54B" w14:textId="77777777" w:rsidR="001B3E99" w:rsidRDefault="001B3E99">
      <w:pPr>
        <w:sectPr w:rsidR="001B3E99" w:rsidSect="00163BAC">
          <w:headerReference w:type="even" r:id="rId47"/>
          <w:headerReference w:type="default" r:id="rId48"/>
          <w:footerReference w:type="even" r:id="rId49"/>
          <w:footerReference w:type="default" r:id="rId50"/>
          <w:headerReference w:type="first" r:id="rId51"/>
          <w:footerReference w:type="first" r:id="rId52"/>
          <w:pgSz w:w="11906" w:h="16838"/>
          <w:pgMar w:top="1418" w:right="1134" w:bottom="1418" w:left="1701" w:header="454" w:footer="737" w:gutter="0"/>
          <w:cols w:space="708"/>
          <w:docGrid w:linePitch="360"/>
        </w:sectPr>
      </w:pPr>
    </w:p>
    <w:p w14:paraId="2F0C587F" w14:textId="77777777" w:rsidR="00DD27F7" w:rsidRPr="00DD27F7" w:rsidRDefault="00192759"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52F5DB7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ABD7BB" w14:textId="77777777" w:rsidR="000517F0" w:rsidRPr="000517F0" w:rsidRDefault="00192759" w:rsidP="009A4847">
            <w:pPr>
              <w:pStyle w:val="Tabellenkopf"/>
            </w:pPr>
            <w:r>
              <w:t>ID</w:t>
            </w:r>
          </w:p>
        </w:tc>
        <w:tc>
          <w:tcPr>
            <w:tcW w:w="5885" w:type="dxa"/>
          </w:tcPr>
          <w:p w14:paraId="667FE15F" w14:textId="77777777" w:rsidR="000517F0" w:rsidRDefault="00192759" w:rsidP="000517F0">
            <w:pPr>
              <w:pStyle w:val="Tabellentext"/>
              <w:cnfStyle w:val="000000000000" w:firstRow="0" w:lastRow="0" w:firstColumn="0" w:lastColumn="0" w:oddVBand="0" w:evenVBand="0" w:oddHBand="0" w:evenHBand="0" w:firstRowFirstColumn="0" w:firstRowLastColumn="0" w:lastRowFirstColumn="0" w:lastRowLastColumn="0"/>
            </w:pPr>
            <w:r>
              <w:t>521800</w:t>
            </w:r>
          </w:p>
        </w:tc>
      </w:tr>
      <w:tr w:rsidR="000955B5" w14:paraId="5178824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F06767" w14:textId="77777777" w:rsidR="000955B5" w:rsidRDefault="00192759" w:rsidP="009A4847">
            <w:pPr>
              <w:pStyle w:val="Tabellenkopf"/>
            </w:pPr>
            <w:r>
              <w:t>Bezeichnung</w:t>
            </w:r>
          </w:p>
        </w:tc>
        <w:tc>
          <w:tcPr>
            <w:tcW w:w="5885" w:type="dxa"/>
          </w:tcPr>
          <w:p w14:paraId="6DBB9CBA" w14:textId="77777777" w:rsidR="000955B5" w:rsidRDefault="00192759" w:rsidP="000517F0">
            <w:pPr>
              <w:pStyle w:val="Tabellentext"/>
              <w:cnfStyle w:val="000000000000" w:firstRow="0" w:lastRow="0" w:firstColumn="0" w:lastColumn="0" w:oddVBand="0" w:evenVBand="0" w:oddHBand="0" w:evenHBand="0" w:firstRowFirstColumn="0" w:firstRowLastColumn="0" w:lastRowFirstColumn="0" w:lastRowLastColumn="0"/>
            </w:pPr>
            <w:r>
              <w:t>Alle Patientinnen und Patienten mit mindestens einem stationär erworbenen Dekubitalulcus Grad/Kategorie nicht näher bezeichnet</w:t>
            </w:r>
          </w:p>
        </w:tc>
      </w:tr>
      <w:tr w:rsidR="000955B5" w14:paraId="7410DCB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29ED07" w14:textId="77777777" w:rsidR="000955B5" w:rsidRDefault="00192759" w:rsidP="009A4847">
            <w:pPr>
              <w:pStyle w:val="Tabellenkopf"/>
            </w:pPr>
            <w:r>
              <w:t>Indikatortyp</w:t>
            </w:r>
          </w:p>
        </w:tc>
        <w:tc>
          <w:tcPr>
            <w:tcW w:w="5885" w:type="dxa"/>
          </w:tcPr>
          <w:p w14:paraId="3E76F139" w14:textId="77777777" w:rsidR="000955B5" w:rsidRDefault="00192759"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8BC3AF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F03D7C" w14:textId="77777777" w:rsidR="000955B5" w:rsidRDefault="00192759" w:rsidP="000955B5">
            <w:pPr>
              <w:pStyle w:val="Tabellenkopf"/>
            </w:pPr>
            <w:r>
              <w:t>Art des Wertes</w:t>
            </w:r>
          </w:p>
        </w:tc>
        <w:tc>
          <w:tcPr>
            <w:tcW w:w="5885" w:type="dxa"/>
          </w:tcPr>
          <w:p w14:paraId="2C739231"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2AEFB3F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2EF56B" w14:textId="77777777" w:rsidR="000955B5" w:rsidRDefault="00192759" w:rsidP="000955B5">
            <w:pPr>
              <w:pStyle w:val="Tabellenkopf"/>
            </w:pPr>
            <w:r>
              <w:t>Bezug zum Verfahren</w:t>
            </w:r>
          </w:p>
        </w:tc>
        <w:tc>
          <w:tcPr>
            <w:tcW w:w="5885" w:type="dxa"/>
          </w:tcPr>
          <w:p w14:paraId="5C89BB9F"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F2359D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D86944" w14:textId="77777777" w:rsidR="000955B5" w:rsidRDefault="00192759" w:rsidP="000955B5">
            <w:pPr>
              <w:pStyle w:val="Tabellenkopf"/>
            </w:pPr>
            <w:r>
              <w:t>Berechnun</w:t>
            </w:r>
            <w:r>
              <w:t>gsart</w:t>
            </w:r>
          </w:p>
        </w:tc>
        <w:tc>
          <w:tcPr>
            <w:tcW w:w="5885" w:type="dxa"/>
          </w:tcPr>
          <w:p w14:paraId="314B41AD"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Quote</w:t>
            </w:r>
          </w:p>
        </w:tc>
      </w:tr>
      <w:tr w:rsidR="000955B5" w14:paraId="21C2A3A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3B998C" w14:textId="77777777" w:rsidR="000955B5" w:rsidRDefault="00192759" w:rsidP="000955B5">
            <w:pPr>
              <w:pStyle w:val="Tabellenkopf"/>
            </w:pPr>
            <w:r>
              <w:t>Referenzbereich 2019</w:t>
            </w:r>
          </w:p>
        </w:tc>
        <w:tc>
          <w:tcPr>
            <w:tcW w:w="5885" w:type="dxa"/>
          </w:tcPr>
          <w:p w14:paraId="5B7E9262"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CB1109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0C0BCA" w14:textId="77777777" w:rsidR="000955B5" w:rsidRDefault="00192759" w:rsidP="00CA48E9">
            <w:pPr>
              <w:pStyle w:val="Tabellenkopf"/>
            </w:pPr>
            <w:r w:rsidRPr="00E37ACC">
              <w:t xml:space="preserve">Referenzbereich </w:t>
            </w:r>
            <w:r>
              <w:t>2018</w:t>
            </w:r>
          </w:p>
        </w:tc>
        <w:tc>
          <w:tcPr>
            <w:tcW w:w="5885" w:type="dxa"/>
          </w:tcPr>
          <w:p w14:paraId="402D15FB"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ED65FA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D6DCA7" w14:textId="77777777" w:rsidR="000955B5" w:rsidRDefault="00192759" w:rsidP="000955B5">
            <w:pPr>
              <w:pStyle w:val="Tabellenkopf"/>
            </w:pPr>
            <w:r>
              <w:t>Erläuterung zum Referenzbereich 2019</w:t>
            </w:r>
          </w:p>
        </w:tc>
        <w:tc>
          <w:tcPr>
            <w:tcW w:w="5885" w:type="dxa"/>
          </w:tcPr>
          <w:p w14:paraId="00DBE46A"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8742DB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200C11" w14:textId="77777777" w:rsidR="000955B5" w:rsidRDefault="00192759" w:rsidP="000955B5">
            <w:pPr>
              <w:pStyle w:val="Tabellenkopf"/>
            </w:pPr>
            <w:r>
              <w:t>Erläuterung zum Strukturierten Dialog bzw. Stellungnahmeverfahren 2019</w:t>
            </w:r>
          </w:p>
        </w:tc>
        <w:tc>
          <w:tcPr>
            <w:tcW w:w="5885" w:type="dxa"/>
          </w:tcPr>
          <w:p w14:paraId="557BC652"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6B3D7C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0B0EA9" w14:textId="77777777" w:rsidR="000955B5" w:rsidRDefault="00192759" w:rsidP="000955B5">
            <w:pPr>
              <w:pStyle w:val="Tabellenkopf"/>
            </w:pPr>
            <w:r w:rsidRPr="00E37ACC">
              <w:t>Methode der Risikoadjustierung</w:t>
            </w:r>
          </w:p>
        </w:tc>
        <w:tc>
          <w:tcPr>
            <w:tcW w:w="5885" w:type="dxa"/>
          </w:tcPr>
          <w:p w14:paraId="7F3E5E47"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7BCC74C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69F597" w14:textId="77777777" w:rsidR="000955B5" w:rsidRPr="00E37ACC" w:rsidRDefault="00192759" w:rsidP="000955B5">
            <w:pPr>
              <w:pStyle w:val="Tabellenkopf"/>
            </w:pPr>
            <w:r>
              <w:t>Erläuterung der Risikoadjustierung</w:t>
            </w:r>
          </w:p>
        </w:tc>
        <w:tc>
          <w:tcPr>
            <w:tcW w:w="5885" w:type="dxa"/>
          </w:tcPr>
          <w:p w14:paraId="57FF64D7"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9B08BB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A8ECFA" w14:textId="77777777" w:rsidR="000955B5" w:rsidRPr="00E37ACC" w:rsidRDefault="00192759" w:rsidP="000955B5">
            <w:pPr>
              <w:pStyle w:val="Tabellenkopf"/>
            </w:pPr>
            <w:r w:rsidRPr="00E37ACC">
              <w:t>Rechenregeln</w:t>
            </w:r>
          </w:p>
        </w:tc>
        <w:tc>
          <w:tcPr>
            <w:tcW w:w="5885" w:type="dxa"/>
          </w:tcPr>
          <w:p w14:paraId="0498283D" w14:textId="77777777" w:rsidR="000955B5" w:rsidRPr="00897EAC" w:rsidRDefault="0019275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C4C518C"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mindestens einem Dekubitus nicht näher bezeichneter Grad / bezeichneter Kategorie, der im Krankenhaus erworben wurde oder für den nicht angegeben wurde, dass der Dekubitus bereits bei Aufnahme bestand</w:t>
            </w:r>
          </w:p>
          <w:p w14:paraId="76E15A32" w14:textId="77777777" w:rsidR="000955B5" w:rsidRPr="00897EAC" w:rsidRDefault="0019275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E4E3769"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Alle volls</w:t>
            </w:r>
            <w:r>
              <w:t>tationär behandelten Patientinnen und Patienten ab 20 Jahren aus der Risikostatistik</w:t>
            </w:r>
          </w:p>
        </w:tc>
      </w:tr>
      <w:tr w:rsidR="000955B5" w14:paraId="70BB025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EDAE45" w14:textId="77777777" w:rsidR="000955B5" w:rsidRPr="00E37ACC" w:rsidRDefault="00192759" w:rsidP="000955B5">
            <w:pPr>
              <w:pStyle w:val="Tabellenkopf"/>
            </w:pPr>
            <w:r w:rsidRPr="00E37ACC">
              <w:t>Erläuterung der Rechenregel</w:t>
            </w:r>
          </w:p>
        </w:tc>
        <w:tc>
          <w:tcPr>
            <w:tcW w:w="5885" w:type="dxa"/>
          </w:tcPr>
          <w:p w14:paraId="0D437A64"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 xml:space="preserve">Nenner:  </w:t>
            </w:r>
            <w:r>
              <w:br/>
              <w:t>Der Nenner wird aus der Summe der RST-Datensätze gebildet. Die Datensätze von Patientinnen und Patienten unter 20 Jahren und/oder Pa</w:t>
            </w:r>
            <w:r>
              <w:t xml:space="preserve">tientinnen und Patienten mit nicht plausiblen Angaben zum Alter werden ausgeschlossen. Falls keine Risikostatistik vorliegt, wird der Nenner auf 0 gesetzt. </w:t>
            </w:r>
            <w:r>
              <w:br/>
              <w:t xml:space="preserve">  </w:t>
            </w:r>
            <w:r>
              <w:br/>
              <w:t xml:space="preserve">Zähler:  </w:t>
            </w:r>
            <w:r>
              <w:br/>
              <w:t>Für die Berechnung des Zählers werden die Daten aus der QS-Dokumentation verwendet. Ge</w:t>
            </w:r>
            <w:r>
              <w:t>nerell werden ausschließlich Datensätze der QS-Dokumentation (Teildatensatz DEK) berücksichtigt, wenn die Patientin oder der Patient im Erfassungsjahr entlassen wurde und das Feld "Gradeinteilung und Lokalisation des Dekubitus" (QS_HOECHSTGRADDEK) einem de</w:t>
            </w:r>
            <w:r>
              <w:t xml:space="preserve">r folgenden ICD-Kodes entspricht: L89.1*, L89.2*, L89.3* oder L89.9*. Zusätzlich werden Datensätze von Patientinnen und Patienten unter 20 Jahren und/oder Patientinnen und Patienten mit nicht plausiblen Angaben zum Alter ausgeschlossen.  </w:t>
            </w:r>
            <w:r>
              <w:br/>
              <w:t xml:space="preserve"> </w:t>
            </w:r>
            <w:r>
              <w:br/>
              <w:t xml:space="preserve">Eine Patientin </w:t>
            </w:r>
            <w:r>
              <w:t>oder ein Patient wird gezählt, wenn ein inzidenter Dekubitalulcus Grad/Kategorie nicht näher bezeichnet und kein inzidenter Dekubitalulcus Grad/Kategorie 2, 3 oder 4 vorliegt. Falls keine Datensätze aus der QS-Dokumentation vorliegen, aber eine Risikostati</w:t>
            </w:r>
            <w:r>
              <w:t>stik verfügbar ist, wird der Zähler auf 0 gesetzt.</w:t>
            </w:r>
          </w:p>
        </w:tc>
      </w:tr>
      <w:tr w:rsidR="000955B5" w14:paraId="5F2045E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552C9A" w14:textId="77777777" w:rsidR="000955B5" w:rsidRPr="00E37ACC" w:rsidRDefault="00192759" w:rsidP="000955B5">
            <w:pPr>
              <w:pStyle w:val="Tabellenkopf"/>
            </w:pPr>
            <w:r w:rsidRPr="00E37ACC">
              <w:t>Teildatensatzbezug</w:t>
            </w:r>
          </w:p>
        </w:tc>
        <w:tc>
          <w:tcPr>
            <w:tcW w:w="5885" w:type="dxa"/>
          </w:tcPr>
          <w:p w14:paraId="4B9CF2ED"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DEK:B (QS-Dokumentation); RST:RST (Risikostatistik)</w:t>
            </w:r>
          </w:p>
        </w:tc>
      </w:tr>
      <w:tr w:rsidR="00CA3AE5" w14:paraId="1BC5ADF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26F759" w14:textId="77777777" w:rsidR="00CA3AE5" w:rsidRPr="00E37ACC" w:rsidRDefault="00192759" w:rsidP="00CA3AE5">
            <w:pPr>
              <w:pStyle w:val="Tabellenkopf"/>
            </w:pPr>
            <w:r>
              <w:t>Formel</w:t>
            </w:r>
          </w:p>
        </w:tc>
        <w:tc>
          <w:tcPr>
            <w:tcW w:w="5885" w:type="dxa"/>
          </w:tcPr>
          <w:p w14:paraId="15EC0D44" w14:textId="77777777" w:rsidR="00CA3AE5" w:rsidRPr="00955893" w:rsidRDefault="0019275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numerator &lt;- evaluate( </w:t>
            </w:r>
            <w:r>
              <w:rPr>
                <w:rStyle w:val="Code"/>
              </w:rPr>
              <w:br/>
              <w:t xml:space="preserve">    fn_DEKDatensatzPlausibel &amp;  </w:t>
            </w:r>
            <w:r>
              <w:rPr>
                <w:rStyle w:val="Code"/>
              </w:rPr>
              <w:br/>
            </w:r>
            <w:r>
              <w:rPr>
                <w:rStyle w:val="Code"/>
              </w:rPr>
              <w:lastRenderedPageBreak/>
              <w:t xml:space="preserve">    fn_DEKGrad_nnb &amp;  </w:t>
            </w:r>
            <w:r>
              <w:rPr>
                <w:rStyle w:val="Code"/>
              </w:rPr>
              <w:br/>
              <w:t xml:space="preserve">    fn_DEKistMaxGrad_nichtPOA </w:t>
            </w:r>
            <w:r>
              <w:rPr>
                <w:rStyle w:val="Code"/>
              </w:rPr>
              <w:br/>
              <w:t xml:space="preserve">) </w:t>
            </w:r>
            <w:r>
              <w:rPr>
                <w:rStyle w:val="Code"/>
              </w:rPr>
              <w:br/>
              <w:t xml:space="preserve"> </w:t>
            </w:r>
            <w:r>
              <w:rPr>
                <w:rStyle w:val="Code"/>
              </w:rPr>
              <w:br/>
              <w:t>denominat</w:t>
            </w:r>
            <w:r>
              <w:rPr>
                <w:rStyle w:val="Code"/>
              </w:rPr>
              <w:t xml:space="preserve">or &lt;- import_results(module = "RST",  </w:t>
            </w:r>
            <w:r>
              <w:rPr>
                <w:rStyle w:val="Code"/>
              </w:rPr>
              <w:br/>
              <w:t xml:space="preserve">id = "24853_521800") </w:t>
            </w:r>
            <w:r>
              <w:rPr>
                <w:rStyle w:val="Code"/>
              </w:rPr>
              <w:br/>
              <w:t xml:space="preserve"> </w:t>
            </w:r>
            <w:r>
              <w:rPr>
                <w:rStyle w:val="Code"/>
              </w:rPr>
              <w:br/>
              <w:t xml:space="preserve">quotient_indicator(numerator = numerator, denominator = denominator,  </w:t>
            </w:r>
            <w:r>
              <w:rPr>
                <w:rStyle w:val="Code"/>
              </w:rPr>
              <w:br/>
              <w:t>units_from = "union")</w:t>
            </w:r>
          </w:p>
        </w:tc>
      </w:tr>
      <w:tr w:rsidR="00CA3AE5" w14:paraId="71259094"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09AFA26B" w14:textId="77777777" w:rsidR="00CA3AE5" w:rsidRPr="00E37ACC" w:rsidRDefault="00192759" w:rsidP="00CA3AE5">
            <w:pPr>
              <w:pStyle w:val="Tabellenkopf"/>
            </w:pPr>
            <w:r>
              <w:lastRenderedPageBreak/>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5B856AEB"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31F69380" w14:textId="77777777" w:rsidR="00CA3AE5" w:rsidRPr="00A20477" w:rsidRDefault="00192759" w:rsidP="00CA3AE5">
                  <w:pPr>
                    <w:pStyle w:val="Tabellenkopf"/>
                    <w:rPr>
                      <w:szCs w:val="18"/>
                    </w:rPr>
                  </w:pPr>
                </w:p>
              </w:tc>
            </w:tr>
            <w:tr w:rsidR="00CA3AE5" w:rsidRPr="00743DF3" w14:paraId="74E2E455" w14:textId="77777777" w:rsidTr="00D34D7F">
              <w:tc>
                <w:tcPr>
                  <w:tcW w:w="2125" w:type="dxa"/>
                  <w:tcBorders>
                    <w:top w:val="single" w:sz="4" w:space="0" w:color="BFBFBF" w:themeColor="background1" w:themeShade="BF"/>
                  </w:tcBorders>
                  <w:vAlign w:val="center"/>
                </w:tcPr>
                <w:p w14:paraId="286395E9" w14:textId="77777777" w:rsidR="00CA3AE5" w:rsidRDefault="00192759"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0F7ACBA3" w14:textId="77777777" w:rsidR="00CA3AE5" w:rsidRPr="00CD53BC" w:rsidRDefault="00192759" w:rsidP="004217A9">
                  <w:pPr>
                    <w:pStyle w:val="Tabellentext"/>
                    <w:rPr>
                      <w:szCs w:val="18"/>
                    </w:rPr>
                  </w:pPr>
                  <w:r>
                    <w:rPr>
                      <w:szCs w:val="18"/>
                    </w:rPr>
                    <w:t>Kalkulatorische Kennzahl</w:t>
                  </w:r>
                </w:p>
              </w:tc>
            </w:tr>
            <w:tr w:rsidR="00CA3AE5" w:rsidRPr="00743DF3" w14:paraId="54BC4EA1" w14:textId="77777777" w:rsidTr="00D34D7F">
              <w:tc>
                <w:tcPr>
                  <w:tcW w:w="2125" w:type="dxa"/>
                  <w:vAlign w:val="center"/>
                </w:tcPr>
                <w:p w14:paraId="3F5E92F4" w14:textId="7A0101A4" w:rsidR="00CA3AE5" w:rsidRPr="00A20477" w:rsidRDefault="00C32373" w:rsidP="00CA3AE5">
                  <w:pPr>
                    <w:pStyle w:val="Tabellentext"/>
                    <w:rPr>
                      <w:szCs w:val="18"/>
                    </w:rPr>
                  </w:pPr>
                  <w:del w:id="30" w:author="IQTIG" w:date="2020-04-27T15:03:00Z">
                    <w:r>
                      <w:rPr>
                        <w:szCs w:val="18"/>
                      </w:rPr>
                      <w:delText>Kennzahl-</w:delText>
                    </w:r>
                  </w:del>
                  <w:r w:rsidR="00192759">
                    <w:rPr>
                      <w:szCs w:val="18"/>
                    </w:rPr>
                    <w:t>ID</w:t>
                  </w:r>
                </w:p>
              </w:tc>
              <w:tc>
                <w:tcPr>
                  <w:tcW w:w="3755" w:type="dxa"/>
                  <w:vAlign w:val="center"/>
                </w:tcPr>
                <w:p w14:paraId="2A388112" w14:textId="77777777" w:rsidR="00CA3AE5" w:rsidRPr="001258DD" w:rsidRDefault="00192759" w:rsidP="004217A9">
                  <w:pPr>
                    <w:pStyle w:val="Tabellentext"/>
                    <w:rPr>
                      <w:color w:val="000000"/>
                      <w:szCs w:val="18"/>
                      <w:lang w:eastAsia="de-DE"/>
                    </w:rPr>
                  </w:pPr>
                  <w:r>
                    <w:rPr>
                      <w:color w:val="000000"/>
                      <w:szCs w:val="18"/>
                    </w:rPr>
                    <w:t>24853_521800</w:t>
                  </w:r>
                </w:p>
              </w:tc>
            </w:tr>
            <w:tr w:rsidR="00CA3AE5" w:rsidRPr="00743DF3" w14:paraId="7DB63A1B" w14:textId="77777777" w:rsidTr="00D34D7F">
              <w:tc>
                <w:tcPr>
                  <w:tcW w:w="2125" w:type="dxa"/>
                  <w:vAlign w:val="center"/>
                </w:tcPr>
                <w:p w14:paraId="57214E14" w14:textId="77777777" w:rsidR="00CA3AE5" w:rsidRDefault="00192759" w:rsidP="00CA3AE5">
                  <w:pPr>
                    <w:pStyle w:val="Tabellentext"/>
                    <w:rPr>
                      <w:szCs w:val="18"/>
                    </w:rPr>
                  </w:pPr>
                  <w:r>
                    <w:rPr>
                      <w:szCs w:val="18"/>
                    </w:rPr>
                    <w:t xml:space="preserve">Bezug zu </w:t>
                  </w:r>
                  <w:r>
                    <w:rPr>
                      <w:szCs w:val="18"/>
                    </w:rPr>
                    <w:t>QS-Ergebnissen</w:t>
                  </w:r>
                </w:p>
              </w:tc>
              <w:tc>
                <w:tcPr>
                  <w:tcW w:w="3755" w:type="dxa"/>
                  <w:vAlign w:val="center"/>
                </w:tcPr>
                <w:p w14:paraId="33BD3C11" w14:textId="77777777" w:rsidR="00CA3AE5" w:rsidRDefault="00192759" w:rsidP="004217A9">
                  <w:pPr>
                    <w:pStyle w:val="Tabellentext"/>
                    <w:rPr>
                      <w:szCs w:val="18"/>
                    </w:rPr>
                  </w:pPr>
                  <w:r>
                    <w:rPr>
                      <w:szCs w:val="18"/>
                    </w:rPr>
                    <w:t>521800</w:t>
                  </w:r>
                </w:p>
              </w:tc>
            </w:tr>
            <w:tr w:rsidR="00CA3AE5" w:rsidRPr="00743DF3" w14:paraId="6F52EB51" w14:textId="77777777" w:rsidTr="00D34D7F">
              <w:tc>
                <w:tcPr>
                  <w:tcW w:w="2125" w:type="dxa"/>
                  <w:vAlign w:val="center"/>
                </w:tcPr>
                <w:p w14:paraId="52E00728" w14:textId="77777777" w:rsidR="00CA3AE5" w:rsidRDefault="00192759" w:rsidP="00CA3AE5">
                  <w:pPr>
                    <w:pStyle w:val="Tabellentext"/>
                    <w:rPr>
                      <w:szCs w:val="18"/>
                    </w:rPr>
                  </w:pPr>
                  <w:r>
                    <w:rPr>
                      <w:szCs w:val="18"/>
                    </w:rPr>
                    <w:t>Bezug zum Verfahren</w:t>
                  </w:r>
                </w:p>
              </w:tc>
              <w:tc>
                <w:tcPr>
                  <w:tcW w:w="3755" w:type="dxa"/>
                  <w:vAlign w:val="center"/>
                </w:tcPr>
                <w:p w14:paraId="777F725A" w14:textId="77777777" w:rsidR="00CA3AE5" w:rsidRDefault="00192759" w:rsidP="004217A9">
                  <w:pPr>
                    <w:pStyle w:val="Tabellentext"/>
                    <w:rPr>
                      <w:szCs w:val="18"/>
                    </w:rPr>
                  </w:pPr>
                  <w:r>
                    <w:rPr>
                      <w:szCs w:val="18"/>
                    </w:rPr>
                    <w:t>DeQS</w:t>
                  </w:r>
                </w:p>
              </w:tc>
            </w:tr>
            <w:tr w:rsidR="00CA3AE5" w:rsidRPr="00743DF3" w14:paraId="7DE79DB4" w14:textId="77777777" w:rsidTr="00D34D7F">
              <w:tc>
                <w:tcPr>
                  <w:tcW w:w="2125" w:type="dxa"/>
                  <w:tcBorders>
                    <w:bottom w:val="single" w:sz="4" w:space="0" w:color="BFBFBF" w:themeColor="background1" w:themeShade="BF"/>
                  </w:tcBorders>
                  <w:vAlign w:val="center"/>
                </w:tcPr>
                <w:p w14:paraId="5B1A6FBF" w14:textId="77777777" w:rsidR="00CA3AE5" w:rsidRDefault="00192759" w:rsidP="00CA3AE5">
                  <w:pPr>
                    <w:pStyle w:val="Tabellentext"/>
                    <w:rPr>
                      <w:szCs w:val="18"/>
                    </w:rPr>
                  </w:pPr>
                  <w:r>
                    <w:rPr>
                      <w:szCs w:val="18"/>
                    </w:rPr>
                    <w:t>Sortierung</w:t>
                  </w:r>
                </w:p>
              </w:tc>
              <w:tc>
                <w:tcPr>
                  <w:tcW w:w="3755" w:type="dxa"/>
                  <w:vAlign w:val="center"/>
                </w:tcPr>
                <w:p w14:paraId="203DCCD4" w14:textId="77777777" w:rsidR="00CA3AE5" w:rsidRDefault="00192759" w:rsidP="004217A9">
                  <w:pPr>
                    <w:pStyle w:val="Tabellentext"/>
                    <w:rPr>
                      <w:szCs w:val="18"/>
                    </w:rPr>
                  </w:pPr>
                  <w:r>
                    <w:rPr>
                      <w:szCs w:val="18"/>
                    </w:rPr>
                    <w:t>-</w:t>
                  </w:r>
                </w:p>
              </w:tc>
            </w:tr>
            <w:tr w:rsidR="00CA3AE5" w:rsidRPr="00743DF3" w14:paraId="193CFAE0" w14:textId="77777777" w:rsidTr="00D34D7F">
              <w:tc>
                <w:tcPr>
                  <w:tcW w:w="2125" w:type="dxa"/>
                  <w:tcBorders>
                    <w:top w:val="single" w:sz="4" w:space="0" w:color="BFBFBF" w:themeColor="background1" w:themeShade="BF"/>
                  </w:tcBorders>
                  <w:vAlign w:val="center"/>
                </w:tcPr>
                <w:p w14:paraId="399A078A" w14:textId="77777777" w:rsidR="00CA3AE5" w:rsidRDefault="00192759" w:rsidP="00CA3AE5">
                  <w:pPr>
                    <w:pStyle w:val="Tabellentext"/>
                    <w:rPr>
                      <w:szCs w:val="18"/>
                    </w:rPr>
                  </w:pPr>
                  <w:r>
                    <w:rPr>
                      <w:szCs w:val="18"/>
                    </w:rPr>
                    <w:t>Rechenregel</w:t>
                  </w:r>
                </w:p>
              </w:tc>
              <w:tc>
                <w:tcPr>
                  <w:tcW w:w="3755" w:type="dxa"/>
                  <w:vAlign w:val="center"/>
                </w:tcPr>
                <w:p w14:paraId="65200A6E" w14:textId="77777777" w:rsidR="00CA3AE5" w:rsidRDefault="00192759" w:rsidP="004217A9">
                  <w:pPr>
                    <w:pStyle w:val="Tabellentext"/>
                    <w:rPr>
                      <w:szCs w:val="18"/>
                    </w:rPr>
                  </w:pPr>
                  <w:r>
                    <w:rPr>
                      <w:szCs w:val="18"/>
                    </w:rPr>
                    <w:t>RST_Gesamt</w:t>
                  </w:r>
                </w:p>
              </w:tc>
            </w:tr>
            <w:tr w:rsidR="00CA3AE5" w:rsidRPr="00743DF3" w14:paraId="572612EB" w14:textId="77777777" w:rsidTr="00D34D7F">
              <w:tc>
                <w:tcPr>
                  <w:tcW w:w="2125" w:type="dxa"/>
                  <w:tcBorders>
                    <w:top w:val="single" w:sz="4" w:space="0" w:color="BFBFBF" w:themeColor="background1" w:themeShade="BF"/>
                  </w:tcBorders>
                  <w:vAlign w:val="center"/>
                </w:tcPr>
                <w:p w14:paraId="53711FD7" w14:textId="77777777" w:rsidR="00CA3AE5" w:rsidRPr="00A20477" w:rsidRDefault="00192759"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35DF6B59" w14:textId="77777777" w:rsidR="00CA3AE5" w:rsidRPr="00CD53BC" w:rsidRDefault="00192759" w:rsidP="004217A9">
                  <w:pPr>
                    <w:pStyle w:val="Tabellentext"/>
                    <w:rPr>
                      <w:szCs w:val="18"/>
                    </w:rPr>
                  </w:pPr>
                  <w:r>
                    <w:rPr>
                      <w:szCs w:val="18"/>
                    </w:rPr>
                    <w:t>Anzahl</w:t>
                  </w:r>
                </w:p>
              </w:tc>
            </w:tr>
            <w:tr w:rsidR="00CA3AE5" w:rsidRPr="00743DF3" w14:paraId="7BF19198" w14:textId="77777777" w:rsidTr="00D34D7F">
              <w:tc>
                <w:tcPr>
                  <w:tcW w:w="2125" w:type="dxa"/>
                  <w:vAlign w:val="center"/>
                </w:tcPr>
                <w:p w14:paraId="6AB09630" w14:textId="77777777" w:rsidR="00CA3AE5" w:rsidRDefault="00192759" w:rsidP="00CA3AE5">
                  <w:pPr>
                    <w:pStyle w:val="Tabellentext"/>
                    <w:rPr>
                      <w:szCs w:val="18"/>
                    </w:rPr>
                  </w:pPr>
                  <w:r>
                    <w:rPr>
                      <w:szCs w:val="18"/>
                    </w:rPr>
                    <w:t>Teildatensatz</w:t>
                  </w:r>
                  <w:r>
                    <w:rPr>
                      <w:szCs w:val="18"/>
                    </w:rPr>
                    <w:t>bezug</w:t>
                  </w:r>
                </w:p>
              </w:tc>
              <w:tc>
                <w:tcPr>
                  <w:tcW w:w="3755" w:type="dxa"/>
                  <w:vAlign w:val="center"/>
                </w:tcPr>
                <w:p w14:paraId="137EA0F5" w14:textId="77777777" w:rsidR="00CA3AE5" w:rsidRPr="001C3626" w:rsidRDefault="00192759" w:rsidP="004217A9">
                  <w:pPr>
                    <w:pStyle w:val="Tabellentext"/>
                    <w:rPr>
                      <w:szCs w:val="18"/>
                    </w:rPr>
                  </w:pPr>
                  <w:r>
                    <w:rPr>
                      <w:szCs w:val="18"/>
                    </w:rPr>
                    <w:t>RST:RST (Risikostatistik)</w:t>
                  </w:r>
                </w:p>
              </w:tc>
            </w:tr>
            <w:tr w:rsidR="00CA3AE5" w:rsidRPr="00743DF3" w14:paraId="16CAAB37" w14:textId="77777777" w:rsidTr="00D34D7F">
              <w:tc>
                <w:tcPr>
                  <w:tcW w:w="2125" w:type="dxa"/>
                  <w:vAlign w:val="center"/>
                </w:tcPr>
                <w:p w14:paraId="7D6B7611" w14:textId="77777777" w:rsidR="00CA3AE5" w:rsidRDefault="00192759" w:rsidP="00CA3AE5">
                  <w:pPr>
                    <w:pStyle w:val="Tabellentext"/>
                    <w:rPr>
                      <w:szCs w:val="18"/>
                    </w:rPr>
                  </w:pPr>
                  <w:r>
                    <w:rPr>
                      <w:szCs w:val="18"/>
                    </w:rPr>
                    <w:t>Zähler</w:t>
                  </w:r>
                </w:p>
              </w:tc>
              <w:tc>
                <w:tcPr>
                  <w:tcW w:w="3755" w:type="dxa"/>
                </w:tcPr>
                <w:p w14:paraId="1E9D6223" w14:textId="77777777" w:rsidR="00CA3AE5" w:rsidRPr="00955893" w:rsidRDefault="00192759" w:rsidP="004217A9">
                  <w:pPr>
                    <w:pStyle w:val="CodeOhneSilbentrennung"/>
                    <w:rPr>
                      <w:rStyle w:val="Code"/>
                    </w:rPr>
                  </w:pPr>
                  <w:r>
                    <w:rPr>
                      <w:rStyle w:val="Code"/>
                    </w:rPr>
                    <w:t>TRUE</w:t>
                  </w:r>
                </w:p>
              </w:tc>
            </w:tr>
            <w:tr w:rsidR="00CA3AE5" w:rsidRPr="00743DF3" w14:paraId="3374F494" w14:textId="77777777" w:rsidTr="00D34D7F">
              <w:tc>
                <w:tcPr>
                  <w:tcW w:w="2125" w:type="dxa"/>
                  <w:vAlign w:val="center"/>
                </w:tcPr>
                <w:p w14:paraId="78170FEE" w14:textId="77777777" w:rsidR="00CA3AE5" w:rsidRDefault="00192759" w:rsidP="00CA3AE5">
                  <w:pPr>
                    <w:pStyle w:val="Tabellentext"/>
                    <w:rPr>
                      <w:szCs w:val="18"/>
                    </w:rPr>
                  </w:pPr>
                  <w:r>
                    <w:rPr>
                      <w:szCs w:val="18"/>
                    </w:rPr>
                    <w:t>Nenner</w:t>
                  </w:r>
                </w:p>
              </w:tc>
              <w:tc>
                <w:tcPr>
                  <w:tcW w:w="3755" w:type="dxa"/>
                </w:tcPr>
                <w:p w14:paraId="27CB0B15" w14:textId="77777777" w:rsidR="00CA3AE5" w:rsidRPr="00955893" w:rsidRDefault="00192759" w:rsidP="004217A9">
                  <w:pPr>
                    <w:pStyle w:val="CodeOhneSilbentrennung"/>
                    <w:rPr>
                      <w:rStyle w:val="Code"/>
                    </w:rPr>
                  </w:pPr>
                  <w:r>
                    <w:rPr>
                      <w:rStyle w:val="Code"/>
                    </w:rPr>
                    <w:t>fn_RSTDatensatzPlausibel</w:t>
                  </w:r>
                </w:p>
              </w:tc>
            </w:tr>
            <w:tr w:rsidR="00CA3AE5" w:rsidRPr="00AC590F" w14:paraId="67D2992D" w14:textId="77777777" w:rsidTr="00D34D7F">
              <w:tc>
                <w:tcPr>
                  <w:tcW w:w="2125" w:type="dxa"/>
                  <w:vAlign w:val="center"/>
                </w:tcPr>
                <w:p w14:paraId="28D7A457" w14:textId="77777777" w:rsidR="00CA3AE5" w:rsidRPr="00AC590F" w:rsidRDefault="00192759" w:rsidP="00CA3AE5">
                  <w:pPr>
                    <w:pStyle w:val="Tabellentext"/>
                    <w:rPr>
                      <w:rFonts w:cstheme="minorHAnsi"/>
                      <w:szCs w:val="18"/>
                    </w:rPr>
                  </w:pPr>
                  <w:r w:rsidRPr="00AC590F">
                    <w:rPr>
                      <w:rFonts w:cs="Calibri"/>
                      <w:szCs w:val="18"/>
                    </w:rPr>
                    <w:t>Darstellung</w:t>
                  </w:r>
                </w:p>
              </w:tc>
              <w:tc>
                <w:tcPr>
                  <w:tcW w:w="3755" w:type="dxa"/>
                  <w:vAlign w:val="center"/>
                </w:tcPr>
                <w:p w14:paraId="73C85786" w14:textId="77777777" w:rsidR="00CA3AE5" w:rsidRPr="00AC590F" w:rsidRDefault="00192759"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1EA64D94" w14:textId="77777777" w:rsidTr="00D34D7F">
              <w:tc>
                <w:tcPr>
                  <w:tcW w:w="2125" w:type="dxa"/>
                  <w:tcBorders>
                    <w:bottom w:val="single" w:sz="4" w:space="0" w:color="BFBFBF" w:themeColor="background1" w:themeShade="BF"/>
                  </w:tcBorders>
                  <w:vAlign w:val="center"/>
                </w:tcPr>
                <w:p w14:paraId="154B49F6" w14:textId="77777777" w:rsidR="00CA3AE5" w:rsidRPr="00AC590F" w:rsidRDefault="00192759"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04612A74" w14:textId="77777777" w:rsidR="00CA3AE5" w:rsidRPr="00AC590F" w:rsidRDefault="00192759" w:rsidP="004217A9">
                  <w:pPr>
                    <w:pStyle w:val="Tabellentext"/>
                    <w:rPr>
                      <w:rFonts w:cstheme="minorHAnsi"/>
                      <w:szCs w:val="18"/>
                    </w:rPr>
                  </w:pPr>
                  <w:r>
                    <w:rPr>
                      <w:rFonts w:cs="Calibri"/>
                      <w:szCs w:val="18"/>
                    </w:rPr>
                    <w:t>-</w:t>
                  </w:r>
                </w:p>
              </w:tc>
            </w:tr>
          </w:tbl>
          <w:p w14:paraId="6CFAEB66" w14:textId="77777777" w:rsidR="00CA3AE5" w:rsidRPr="00E3098F" w:rsidRDefault="00192759"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19D95E9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286697" w14:textId="77777777" w:rsidR="00CA3AE5" w:rsidRPr="00E37ACC" w:rsidRDefault="00192759" w:rsidP="00CA3AE5">
            <w:pPr>
              <w:pStyle w:val="Tabellenkopf"/>
            </w:pPr>
            <w:r w:rsidRPr="00E37ACC">
              <w:t>Verwendete Funktionen</w:t>
            </w:r>
          </w:p>
        </w:tc>
        <w:tc>
          <w:tcPr>
            <w:tcW w:w="5885" w:type="dxa"/>
          </w:tcPr>
          <w:p w14:paraId="2DF48D31" w14:textId="77777777" w:rsidR="00926BD3" w:rsidRPr="00926BD3" w:rsidRDefault="00192759"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fn_DEKDatensatzPlausibel</w:t>
            </w:r>
            <w:r>
              <w:rPr>
                <w:rStyle w:val="Code"/>
                <w:rFonts w:cs="Arial"/>
                <w:szCs w:val="21"/>
              </w:rPr>
              <w:br/>
              <w:t>fn_DEKGrad</w:t>
            </w:r>
            <w:r>
              <w:rPr>
                <w:rStyle w:val="Code"/>
                <w:rFonts w:cs="Arial"/>
                <w:szCs w:val="21"/>
              </w:rPr>
              <w:br/>
              <w:t>fn_DEKGrad_2</w:t>
            </w:r>
            <w:r>
              <w:rPr>
                <w:rStyle w:val="Code"/>
                <w:rFonts w:cs="Arial"/>
                <w:szCs w:val="21"/>
              </w:rPr>
              <w:br/>
              <w:t>fn_DEKGrad_2bis4</w:t>
            </w:r>
            <w:r>
              <w:rPr>
                <w:rStyle w:val="Code"/>
                <w:rFonts w:cs="Arial"/>
                <w:szCs w:val="21"/>
              </w:rPr>
              <w:br/>
              <w:t>fn_DEKGrad_3</w:t>
            </w:r>
            <w:r>
              <w:rPr>
                <w:rStyle w:val="Code"/>
                <w:rFonts w:cs="Arial"/>
                <w:szCs w:val="21"/>
              </w:rPr>
              <w:br/>
              <w:t>fn_DEKGrad_4</w:t>
            </w:r>
            <w:r>
              <w:rPr>
                <w:rStyle w:val="Code"/>
                <w:rFonts w:cs="Arial"/>
                <w:szCs w:val="21"/>
              </w:rPr>
              <w:br/>
              <w:t>fn_DEKGrad_nnb</w:t>
            </w:r>
            <w:r>
              <w:rPr>
                <w:rStyle w:val="Code"/>
                <w:rFonts w:cs="Arial"/>
                <w:szCs w:val="21"/>
              </w:rPr>
              <w:br/>
              <w:t>fn_DEKistMaxGrad_nichtPOA</w:t>
            </w:r>
            <w:r>
              <w:rPr>
                <w:rStyle w:val="Code"/>
                <w:rFonts w:cs="Arial"/>
                <w:szCs w:val="21"/>
              </w:rPr>
              <w:br/>
              <w:t>fn_DEKMaxGrad_nichtPOA</w:t>
            </w:r>
            <w:r>
              <w:rPr>
                <w:rStyle w:val="Code"/>
                <w:rFonts w:cs="Arial"/>
                <w:szCs w:val="21"/>
              </w:rPr>
              <w:br/>
              <w:t>fn_DEKnichtPOA</w:t>
            </w:r>
            <w:r>
              <w:rPr>
                <w:rStyle w:val="Code"/>
                <w:rFonts w:cs="Arial"/>
                <w:szCs w:val="21"/>
              </w:rPr>
              <w:br/>
              <w:t>RST: fn_RSTDatensatzPlausibel</w:t>
            </w:r>
          </w:p>
        </w:tc>
      </w:tr>
      <w:tr w:rsidR="00CA3AE5" w14:paraId="34EA002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0E1C12" w14:textId="77777777" w:rsidR="00CA3AE5" w:rsidRPr="00E37ACC" w:rsidRDefault="00192759" w:rsidP="00CA3AE5">
            <w:pPr>
              <w:pStyle w:val="Tabellenkopf"/>
            </w:pPr>
            <w:r w:rsidRPr="00E37ACC">
              <w:t>Verwendete Listen</w:t>
            </w:r>
          </w:p>
        </w:tc>
        <w:tc>
          <w:tcPr>
            <w:tcW w:w="5885" w:type="dxa"/>
          </w:tcPr>
          <w:p w14:paraId="0F57C33F" w14:textId="77777777" w:rsidR="00CA3AE5" w:rsidRPr="00926BD3" w:rsidRDefault="00192759" w:rsidP="00AA7D5D">
            <w:pPr>
              <w:pStyle w:val="CodeOhneSilbentrennung"/>
              <w:cnfStyle w:val="000000000000" w:firstRow="0" w:lastRow="0" w:firstColumn="0" w:lastColumn="0" w:oddVBand="0" w:evenVBand="0" w:oddHBand="0" w:evenHBand="0" w:firstRowFirstColumn="0" w:firstRowLastColumn="0" w:lastRowFirstColumn="0" w:lastRowLastColumn="0"/>
            </w:pPr>
            <w:r>
              <w:t>ICD_DekGrad_2</w:t>
            </w:r>
            <w:r>
              <w:br/>
              <w:t>ICD_DekGrad_3</w:t>
            </w:r>
            <w:r>
              <w:br/>
              <w:t>ICD_DekG</w:t>
            </w:r>
            <w:r>
              <w:t>rad_4</w:t>
            </w:r>
            <w:r>
              <w:br/>
              <w:t>ICD_DekGrad_nnb</w:t>
            </w:r>
          </w:p>
        </w:tc>
      </w:tr>
      <w:tr w:rsidR="00CA3AE5" w14:paraId="07DAD96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14E82F" w14:textId="77777777" w:rsidR="00CA3AE5" w:rsidRPr="00E37ACC" w:rsidRDefault="00192759" w:rsidP="00CA3AE5">
            <w:pPr>
              <w:pStyle w:val="Tabellenkopf"/>
            </w:pPr>
            <w:r>
              <w:t>Darstellung</w:t>
            </w:r>
          </w:p>
        </w:tc>
        <w:tc>
          <w:tcPr>
            <w:tcW w:w="5885" w:type="dxa"/>
          </w:tcPr>
          <w:p w14:paraId="0D1C0AE6" w14:textId="77777777" w:rsidR="00CA3AE5" w:rsidRPr="00DD70A1" w:rsidRDefault="0019275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B692E5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D2C83D" w14:textId="77777777" w:rsidR="00CA3AE5" w:rsidRPr="00E37ACC" w:rsidRDefault="00192759" w:rsidP="00CA3AE5">
            <w:pPr>
              <w:pStyle w:val="Tabellenkopf"/>
            </w:pPr>
            <w:r>
              <w:t>Grafik</w:t>
            </w:r>
          </w:p>
        </w:tc>
        <w:tc>
          <w:tcPr>
            <w:tcW w:w="5885" w:type="dxa"/>
          </w:tcPr>
          <w:p w14:paraId="3E58B01D" w14:textId="77777777" w:rsidR="00CA3AE5" w:rsidRPr="00DD70A1" w:rsidRDefault="0019275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6EDC7A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2479DB" w14:textId="77777777" w:rsidR="00CA3AE5" w:rsidRPr="00E37ACC" w:rsidRDefault="00192759" w:rsidP="00CA3AE5">
            <w:pPr>
              <w:pStyle w:val="Tabellenkopf"/>
            </w:pPr>
            <w:r>
              <w:t>Vergleichbarkeit mit Vorjahresergebnissen</w:t>
            </w:r>
          </w:p>
        </w:tc>
        <w:tc>
          <w:tcPr>
            <w:tcW w:w="5885" w:type="dxa"/>
          </w:tcPr>
          <w:p w14:paraId="3B6398E8" w14:textId="77777777" w:rsidR="00CA3AE5" w:rsidRDefault="00192759"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1B116DE5" w14:textId="77777777" w:rsidR="009E1781" w:rsidRDefault="00192759" w:rsidP="00AA7E2B">
      <w:pPr>
        <w:pStyle w:val="Tabellentext"/>
        <w:spacing w:before="0" w:after="0" w:line="20" w:lineRule="exact"/>
        <w:ind w:left="0" w:right="0"/>
      </w:pPr>
    </w:p>
    <w:p w14:paraId="06B1B965" w14:textId="77777777" w:rsidR="001B3E99" w:rsidRDefault="001B3E99">
      <w:pPr>
        <w:sectPr w:rsidR="001B3E99" w:rsidSect="00AD6E6F">
          <w:pgSz w:w="11906" w:h="16838"/>
          <w:pgMar w:top="1418" w:right="1134" w:bottom="1418" w:left="1701" w:header="454" w:footer="737" w:gutter="0"/>
          <w:cols w:space="708"/>
          <w:docGrid w:linePitch="360"/>
        </w:sectPr>
      </w:pPr>
    </w:p>
    <w:p w14:paraId="6B220AF1" w14:textId="77777777" w:rsidR="00D40AF7" w:rsidRDefault="00192759" w:rsidP="00CC206C">
      <w:pPr>
        <w:pStyle w:val="Absatzberschriftebene2nurinNavigation"/>
      </w:pPr>
      <w:r>
        <w:lastRenderedPageBreak/>
        <w:t>Literatur</w:t>
      </w:r>
    </w:p>
    <w:p w14:paraId="140AA2AF" w14:textId="77777777" w:rsidR="00370A14" w:rsidRPr="00370A14" w:rsidRDefault="00192759" w:rsidP="00B749F9">
      <w:pPr>
        <w:pStyle w:val="Literatur"/>
      </w:pPr>
      <w:r>
        <w:t>AHRQ [Agency for Healthcare Research and Quality]; HHS.gov [U.S. Department of Health and Human Services] (2017): Patient Safety Indicator 03 (PSI 03) Pressure Ulcer Rate. AHRQ Quality Indicators™ (AHRQ QI™) ICD-10-CM/PCS Specification. Version 7.0. [Stand</w:t>
      </w:r>
      <w:r>
        <w:t>:] July 2017. Rockville, US-MD: AHRQ. URL: https://www.qualityindicators.ahrq.gov/Downloads/Modules/PSI/V70/TechSpecs/PSI_03_Pressure_Ulcer_Rate.pdf (abgerufen am: 09.01.2019).</w:t>
      </w:r>
    </w:p>
    <w:p w14:paraId="770FD309" w14:textId="77777777" w:rsidR="00370A14" w:rsidRPr="00370A14" w:rsidRDefault="00192759" w:rsidP="00B749F9">
      <w:pPr>
        <w:pStyle w:val="Literatur"/>
      </w:pPr>
    </w:p>
    <w:p w14:paraId="351FFAB4" w14:textId="77777777" w:rsidR="00370A14" w:rsidRPr="00370A14" w:rsidRDefault="00192759" w:rsidP="00B749F9">
      <w:pPr>
        <w:pStyle w:val="Literatur"/>
      </w:pPr>
      <w:r>
        <w:t>AQUA [Institut für angewandte Qualitätsförderung und Forschung im Gesundheitsw</w:t>
      </w:r>
      <w:r>
        <w:t xml:space="preserve">esen] (2016): Weiterentwicklung der Risikoadjustierung für den Leistungsbereich Pflege: Dekubitusprophylaxe [Abschlussbericht]. Stand: 29.01.2016. Göttingen: AQUA. URL: https://iqtig.org/downloads/berichte/2016/AQUA_Weiterentwicklung-RA-DEK.pdf (abgerufen </w:t>
      </w:r>
      <w:r>
        <w:t>am: 09.01.2019).</w:t>
      </w:r>
    </w:p>
    <w:p w14:paraId="26E19DBD" w14:textId="77777777" w:rsidR="00370A14" w:rsidRPr="00370A14" w:rsidRDefault="00192759" w:rsidP="00B749F9">
      <w:pPr>
        <w:pStyle w:val="Literatur"/>
      </w:pPr>
    </w:p>
    <w:p w14:paraId="386D270A" w14:textId="77777777" w:rsidR="00370A14" w:rsidRPr="00370A14" w:rsidRDefault="00192759" w:rsidP="00B749F9">
      <w:pPr>
        <w:pStyle w:val="Literatur"/>
      </w:pPr>
      <w:r>
        <w:t>Bours, GJJW; Halfens, RJG; Berger, MPF; Huijer Abu-Saad, H; Grol, RTPM (2003): Development of a Model for Case-Mix Adjustment of Pressure Ulcer Prevalence Rates. Medical Care 41(1): 45-55.</w:t>
      </w:r>
    </w:p>
    <w:p w14:paraId="4E7F7A22" w14:textId="77777777" w:rsidR="00370A14" w:rsidRPr="00370A14" w:rsidRDefault="00192759" w:rsidP="00B749F9">
      <w:pPr>
        <w:pStyle w:val="Literatur"/>
      </w:pPr>
    </w:p>
    <w:p w14:paraId="0B7D397B" w14:textId="77777777" w:rsidR="00370A14" w:rsidRPr="00370A14" w:rsidRDefault="00192759" w:rsidP="00B749F9">
      <w:pPr>
        <w:pStyle w:val="Literatur"/>
      </w:pPr>
      <w:r>
        <w:t>BT-Drs. 16/6339 vom 07.09.2007. Unterrichtung durch die Bundesregierung. Gutachten 2007 des Sachverständigenrates zur Begutachtung der Entwicklung im Gesundheitswesen. Kooperation und Verantwortung – Voraussetzungen einer zielorientierten Gesundheitsversor</w:t>
      </w:r>
      <w:r>
        <w:t>gung. URL: http://dipbt.bundestag.de/doc/btd/16/063/1606339.pdf (abgerufen am: 09.01.2019).</w:t>
      </w:r>
    </w:p>
    <w:p w14:paraId="5E12CFF7" w14:textId="77777777" w:rsidR="00370A14" w:rsidRPr="00370A14" w:rsidRDefault="00192759" w:rsidP="00B749F9">
      <w:pPr>
        <w:pStyle w:val="Literatur"/>
      </w:pPr>
    </w:p>
    <w:p w14:paraId="12C11DFC" w14:textId="77777777" w:rsidR="00370A14" w:rsidRPr="00370A14" w:rsidRDefault="00192759" w:rsidP="00B749F9">
      <w:pPr>
        <w:pStyle w:val="Literatur"/>
      </w:pPr>
      <w:r>
        <w:t>Dassen, T; Lahmann, N; Tannen, A; Kottner, J; Hauss, A; Schmitz, G; et al. (2013): Pflegeprobleme in Deutschland. Ergenisse von 13 Jahren Forschung in Pflegeheimen</w:t>
      </w:r>
      <w:r>
        <w:t xml:space="preserve"> und Kliniken 2001-2013. [Stand:] August 2013. Berlin: Charité – Universitätsmedizin Berlin, Centrum 1 Human- und Gesundheitswissenschaften, Institut für Medizin-, Pflegepädagogik und Pflegewissenschaft URL: https://geriatrie.charite.de/fileadmin/user_uplo</w:t>
      </w:r>
      <w:r>
        <w:t>ad/microsites/m_cc13/geriatrie/Pflegestudie_2013_final.pdf (abgerufen am: 09.01.2019).</w:t>
      </w:r>
    </w:p>
    <w:p w14:paraId="15A80B91" w14:textId="77777777" w:rsidR="00370A14" w:rsidRPr="00370A14" w:rsidRDefault="00192759" w:rsidP="00B749F9">
      <w:pPr>
        <w:pStyle w:val="Literatur"/>
      </w:pPr>
    </w:p>
    <w:p w14:paraId="6AD063EF" w14:textId="77777777" w:rsidR="00370A14" w:rsidRPr="00370A14" w:rsidRDefault="00192759" w:rsidP="00B749F9">
      <w:pPr>
        <w:pStyle w:val="Literatur"/>
      </w:pPr>
      <w:r>
        <w:t>DIMDI [Deutsches Institut für Medizinische Dokumentation und Information] (2019): Internationale statistische Klassifikation der Krankheiten und verwandter Gesundheitsp</w:t>
      </w:r>
      <w:r>
        <w:t>robleme. 10. Revision. German Modification. Version 2020. Kapitel XII Krankheiten der Haut und der Unterhaut. Abschnitt L89.- Dekubitalgeschwür und Druckzone. Stand: 20.09.2019. Köln: DIMDI. URL: https://www.dimdi.de/static/de/klassifikationen/icd/icd-10-g</w:t>
      </w:r>
      <w:r>
        <w:t>m/kode-suche/htmlgm2020/block-l80-l99.htm#L89 (abgerufen am: 07.10.2019).</w:t>
      </w:r>
    </w:p>
    <w:p w14:paraId="5796B2BF" w14:textId="77777777" w:rsidR="00370A14" w:rsidRPr="00370A14" w:rsidRDefault="00192759" w:rsidP="00B749F9">
      <w:pPr>
        <w:pStyle w:val="Literatur"/>
      </w:pPr>
    </w:p>
    <w:p w14:paraId="4B542B05" w14:textId="77777777" w:rsidR="00370A14" w:rsidRPr="00370A14" w:rsidRDefault="00192759" w:rsidP="00B749F9">
      <w:pPr>
        <w:pStyle w:val="Literatur"/>
      </w:pPr>
      <w:r>
        <w:t>DNQP [Deutsches Netzwerk für Qualitätsentwicklung in der Pflege]; Hrsg. (2017): Expertenstandard Dekubitusprophylaxe in der Pflege. 2. Aktualisierung. Osnabrück: Hochschule Osnabrüc</w:t>
      </w:r>
      <w:r>
        <w:t>k, Fakultät für Wirtschafts- und Sozialwissenschaften. ISBN: 978-3-00-009033-2.</w:t>
      </w:r>
    </w:p>
    <w:p w14:paraId="77032C4A" w14:textId="77777777" w:rsidR="00370A14" w:rsidRPr="00370A14" w:rsidRDefault="00192759" w:rsidP="00B749F9">
      <w:pPr>
        <w:pStyle w:val="Literatur"/>
      </w:pPr>
    </w:p>
    <w:p w14:paraId="4FC70C0B" w14:textId="77777777" w:rsidR="00370A14" w:rsidRPr="00370A14" w:rsidRDefault="00192759" w:rsidP="00B749F9">
      <w:pPr>
        <w:pStyle w:val="Literatur"/>
      </w:pPr>
      <w:r>
        <w:t>Gehrlach, C; Otzen, I; Küttel, R; Heller, R; Lerchner, M (2008): Inzidenz und Risikoerfassung von Dekubitus – Ergebnisse einer Qualitätsmessung des Verein Outcome in Schweizer</w:t>
      </w:r>
      <w:r>
        <w:t xml:space="preserve"> Akutspitälern. Pflege 21(2): 75-84. DOI: 10.1024/1012-5302.21.2.75.</w:t>
      </w:r>
    </w:p>
    <w:p w14:paraId="2225D0E6" w14:textId="77777777" w:rsidR="00370A14" w:rsidRPr="00370A14" w:rsidRDefault="00192759" w:rsidP="00B749F9">
      <w:pPr>
        <w:pStyle w:val="Literatur"/>
      </w:pPr>
    </w:p>
    <w:p w14:paraId="1FCBC54C" w14:textId="77777777" w:rsidR="00370A14" w:rsidRPr="00370A14" w:rsidRDefault="00192759" w:rsidP="00B749F9">
      <w:pPr>
        <w:pStyle w:val="Literatur"/>
      </w:pPr>
      <w:r>
        <w:t>Hoppe, C; Pöhler, A; Kottner, J; Dassen, T (2008): Dekubitus: Neue Daten zu Risiko, Prävalenz und Entscheidungsorten. Studienergebnisse aus deutschen Pflegeheimen und Kliniken. Pflegezei</w:t>
      </w:r>
      <w:r>
        <w:t>tschrift 61(2): 90-93.</w:t>
      </w:r>
    </w:p>
    <w:p w14:paraId="675CC1DC" w14:textId="77777777" w:rsidR="00370A14" w:rsidRPr="00370A14" w:rsidRDefault="00192759" w:rsidP="00B749F9">
      <w:pPr>
        <w:pStyle w:val="Literatur"/>
      </w:pPr>
    </w:p>
    <w:p w14:paraId="6C85F92C" w14:textId="77777777" w:rsidR="00370A14" w:rsidRPr="00370A14" w:rsidRDefault="00192759" w:rsidP="00B749F9">
      <w:pPr>
        <w:pStyle w:val="Literatur"/>
      </w:pPr>
      <w:r>
        <w:t>Kottner, J; Dassen, T; Heinze, C (2009): Diagnose und Klassifikation von Dekubitus und anderen Hautschäden: Interrater-Reliabilitat und Übereinstimmung. Pflegezeitschrift 62(4): 225-230.</w:t>
      </w:r>
    </w:p>
    <w:p w14:paraId="6AB50E88" w14:textId="77777777" w:rsidR="00370A14" w:rsidRPr="00370A14" w:rsidRDefault="00192759" w:rsidP="00B749F9">
      <w:pPr>
        <w:pStyle w:val="Literatur"/>
      </w:pPr>
    </w:p>
    <w:p w14:paraId="3EFB79DB" w14:textId="77777777" w:rsidR="00370A14" w:rsidRPr="00370A14" w:rsidRDefault="00192759" w:rsidP="00B749F9">
      <w:pPr>
        <w:pStyle w:val="Literatur"/>
      </w:pPr>
      <w:r>
        <w:lastRenderedPageBreak/>
        <w:t>Leffmann, C; Anders, J; Heinemann, A; Leuten</w:t>
      </w:r>
      <w:r>
        <w:t>egger, M; Pröfener, F (2003): Dekubitus. Geänderte Auflage Februar 2003. (Gesundheitsberichterstattung des Bundes, Heft 12). Berlin: RKI [Robert Koch-Institut]. ISBN: 3-89606-137-2. URL: http://www.gbe-bund.de/pdf/Heft12.pdf (abgerufen am: 22.01.2019).</w:t>
      </w:r>
    </w:p>
    <w:p w14:paraId="507EA977" w14:textId="77777777" w:rsidR="00370A14" w:rsidRPr="00370A14" w:rsidRDefault="00192759" w:rsidP="00B749F9">
      <w:pPr>
        <w:pStyle w:val="Literatur"/>
      </w:pPr>
    </w:p>
    <w:p w14:paraId="26380B14" w14:textId="77777777" w:rsidR="00370A14" w:rsidRPr="00370A14" w:rsidRDefault="00192759" w:rsidP="00B749F9">
      <w:pPr>
        <w:pStyle w:val="Literatur"/>
      </w:pPr>
      <w:r>
        <w:t>Le</w:t>
      </w:r>
      <w:r>
        <w:t>ffmann, CJ (2004): Qualitätssicherung in der Dekubitusprophylaxe. Zeitschrift für Gerontologie und Geriatrie 37(2): 100-108. DOI: 10.1007/s00391-004-0219-0.</w:t>
      </w:r>
    </w:p>
    <w:p w14:paraId="4F0DD7BB" w14:textId="77777777" w:rsidR="00370A14" w:rsidRPr="00370A14" w:rsidRDefault="00192759" w:rsidP="00B749F9">
      <w:pPr>
        <w:pStyle w:val="Literatur"/>
      </w:pPr>
    </w:p>
    <w:p w14:paraId="6119F620" w14:textId="77777777" w:rsidR="00370A14" w:rsidRPr="00370A14" w:rsidRDefault="00192759" w:rsidP="00B749F9">
      <w:pPr>
        <w:pStyle w:val="Literatur"/>
      </w:pPr>
      <w:r>
        <w:t>Montalvo, I (2007): The National Database of Nursing Quality Indicators® (NDNQI®). OJIN – Online J</w:t>
      </w:r>
      <w:r>
        <w:t>ournal of Issues in Nursing 12(3): Manuscript 2. DOI: 10.3912/OJIN.Vol12No03Man02.</w:t>
      </w:r>
    </w:p>
    <w:p w14:paraId="3C04179F" w14:textId="77777777" w:rsidR="00370A14" w:rsidRPr="00370A14" w:rsidRDefault="00192759" w:rsidP="00B749F9">
      <w:pPr>
        <w:pStyle w:val="Literatur"/>
      </w:pPr>
    </w:p>
    <w:p w14:paraId="040AFB1E" w14:textId="77777777" w:rsidR="00370A14" w:rsidRPr="00370A14" w:rsidRDefault="00192759" w:rsidP="00B749F9">
      <w:pPr>
        <w:pStyle w:val="Literatur"/>
      </w:pPr>
      <w:r>
        <w:t xml:space="preserve">NPUAP [National Pressure Ulcer Advisory Panel], Board of Directors (2001): PRESSURE ULCERS IN AMERICA: Prevalence, Incidence, and Implications for the Future. An Executive </w:t>
      </w:r>
      <w:r>
        <w:t>Summary of the National Pressure Ulcer Advisory Panel Monograph. Advances in Skin &amp; Wound Care 14(4, Part 1 of 2): 208-215.</w:t>
      </w:r>
    </w:p>
    <w:p w14:paraId="345064E6" w14:textId="77777777" w:rsidR="00370A14" w:rsidRPr="00370A14" w:rsidRDefault="00192759" w:rsidP="00B749F9">
      <w:pPr>
        <w:pStyle w:val="Literatur"/>
      </w:pPr>
    </w:p>
    <w:p w14:paraId="0B3B8B79" w14:textId="77777777" w:rsidR="00370A14" w:rsidRPr="00370A14" w:rsidRDefault="00192759" w:rsidP="00B749F9">
      <w:pPr>
        <w:pStyle w:val="Literatur"/>
      </w:pPr>
      <w:r>
        <w:t>Schoonhoven, L; Bousema, MT; Buskens, E (2007): The prevalence and incidence of pressure ulcers in hospitalised patients in The Net</w:t>
      </w:r>
      <w:r>
        <w:t>herlands: A prospective inception cohort study. International Journal of Nursing Studies 44(6): 927-935. DOI: 10.1016/j.ijnurstu.2006.02.011.</w:t>
      </w:r>
    </w:p>
    <w:p w14:paraId="0662521D" w14:textId="77777777" w:rsidR="00370A14" w:rsidRPr="00370A14" w:rsidRDefault="00192759" w:rsidP="00B749F9">
      <w:pPr>
        <w:pStyle w:val="Literatur"/>
      </w:pPr>
    </w:p>
    <w:p w14:paraId="04F4DC02" w14:textId="77777777" w:rsidR="00370A14" w:rsidRPr="00370A14" w:rsidRDefault="00192759" w:rsidP="00B749F9">
      <w:pPr>
        <w:pStyle w:val="Literatur"/>
      </w:pPr>
      <w:r>
        <w:t>Williams, S; Watret, L; Pell, J (2001): Case-mix adjusted incidence of pressure ulcers in acute medical and surgi</w:t>
      </w:r>
      <w:r>
        <w:t>cal wards. Journal of Tissue Viability 11(4): 139-142. DOI: 10.1016/S0965-206X(01)80002-4.</w:t>
      </w:r>
    </w:p>
    <w:p w14:paraId="40A8F86A" w14:textId="77777777" w:rsidR="001B3E99" w:rsidRDefault="001B3E99">
      <w:pPr>
        <w:sectPr w:rsidR="001B3E99" w:rsidSect="00AA7698">
          <w:headerReference w:type="even" r:id="rId53"/>
          <w:headerReference w:type="default" r:id="rId54"/>
          <w:footerReference w:type="even" r:id="rId55"/>
          <w:footerReference w:type="default" r:id="rId56"/>
          <w:headerReference w:type="first" r:id="rId57"/>
          <w:footerReference w:type="first" r:id="rId58"/>
          <w:pgSz w:w="11906" w:h="16838"/>
          <w:pgMar w:top="1418" w:right="1134" w:bottom="1418" w:left="1701" w:header="454" w:footer="737" w:gutter="0"/>
          <w:cols w:space="708"/>
          <w:docGrid w:linePitch="360"/>
        </w:sectPr>
      </w:pPr>
    </w:p>
    <w:p w14:paraId="2D4EE37C" w14:textId="77777777" w:rsidR="006D1B0D" w:rsidRDefault="00192759" w:rsidP="0004540C">
      <w:pPr>
        <w:pStyle w:val="berschrift1ohneGliederung"/>
      </w:pPr>
      <w:bookmarkStart w:id="31" w:name="_Toc38892949"/>
      <w:r>
        <w:lastRenderedPageBreak/>
        <w:t>52010: Alle Patientinnen und Patienten mit mindestens einem stationär erworbenen Dekubitalulcus Grad/Kategorie 4</w:t>
      </w:r>
      <w:bookmarkEnd w:id="31"/>
    </w:p>
    <w:tbl>
      <w:tblPr>
        <w:tblStyle w:val="IQTIGStandard"/>
        <w:tblW w:w="5000" w:type="pct"/>
        <w:tblLook w:val="0480" w:firstRow="0" w:lastRow="0" w:firstColumn="1" w:lastColumn="0" w:noHBand="0" w:noVBand="1"/>
      </w:tblPr>
      <w:tblGrid>
        <w:gridCol w:w="1985"/>
        <w:gridCol w:w="7086"/>
      </w:tblGrid>
      <w:tr w:rsidR="00AF0AAF" w:rsidRPr="00743DF3" w14:paraId="1A2F324D"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4679D1E1" w14:textId="77777777" w:rsidR="00AF0AAF" w:rsidRPr="00743DF3" w:rsidRDefault="00192759" w:rsidP="002E7D86">
            <w:pPr>
              <w:pStyle w:val="Tabellenkopf"/>
            </w:pPr>
            <w:r>
              <w:t>Qualitätsz</w:t>
            </w:r>
            <w:r>
              <w:t>iel</w:t>
            </w:r>
          </w:p>
        </w:tc>
        <w:tc>
          <w:tcPr>
            <w:tcW w:w="3906" w:type="pct"/>
            <w:tcBorders>
              <w:top w:val="single" w:sz="8" w:space="0" w:color="005051"/>
              <w:left w:val="nil"/>
              <w:bottom w:val="single" w:sz="4" w:space="0" w:color="auto"/>
            </w:tcBorders>
          </w:tcPr>
          <w:p w14:paraId="4A7589AB" w14:textId="77777777" w:rsidR="00AF0AAF" w:rsidRPr="00743DF3" w:rsidRDefault="00192759" w:rsidP="00152136">
            <w:pPr>
              <w:pStyle w:val="Tabellentext"/>
            </w:pPr>
            <w:r>
              <w:t>Keine neu aufgetretenen Dekubitalulcera Grad/Kategorie 4 bei Patientinnen und Patienten, die ohne Dekubitus Grad/Kategorie 4 aufg</w:t>
            </w:r>
            <w:r>
              <w:t>enommen wurden oder für die nicht angegeben wurde, dass der Dekubitus bereits bei Aufnahme bestand</w:t>
            </w:r>
          </w:p>
        </w:tc>
      </w:tr>
    </w:tbl>
    <w:p w14:paraId="1FA96AE6" w14:textId="77777777" w:rsidR="00AF0AAF" w:rsidRDefault="00192759" w:rsidP="00E40CDC">
      <w:pPr>
        <w:pStyle w:val="Absatzberschriftebene2nurinNavigation"/>
      </w:pPr>
      <w:r>
        <w:t>Hintergrund</w:t>
      </w:r>
    </w:p>
    <w:p w14:paraId="4176B280" w14:textId="77777777" w:rsidR="00370A14" w:rsidRPr="00370A14" w:rsidRDefault="00192759" w:rsidP="00A64D53">
      <w:pPr>
        <w:pStyle w:val="Standardlinksbndig"/>
      </w:pPr>
      <w:r>
        <w:t>Mit diesem Qualitätsindikator wird die Rate der Dekubitalulcera Grad/Kategorie 4 gemessen, die während des stationären Aufenthaltes bei allen vo</w:t>
      </w:r>
      <w:r>
        <w:t xml:space="preserve">llstationären Patientinnen und Patienten, die 20 Jahre oder älter sind, neu auftreten. </w:t>
      </w:r>
      <w:r>
        <w:br/>
        <w:t xml:space="preserve"> </w:t>
      </w:r>
      <w:r>
        <w:br/>
        <w:t>Ein Dekubitus Grad/Kategorie 4 ist eine äußerst schwerwiegende Komplikation, die für die Patientin, den Patienten mit einem hohen persönlichen Leidensdruck, Schmerzen</w:t>
      </w:r>
      <w:r>
        <w:t xml:space="preserve"> und langer Heilungsdauer verbunden ist und durch eine wirkungsvolle Prophylaxe zumeist verhindert werden kann. Dementsprechend wird hier als Qualitätsziel formuliert, dass bei einer Patientin, einem Patienten die Entwicklung eines Dekubitus Grad/Kategorie</w:t>
      </w:r>
      <w:r>
        <w:t xml:space="preserve"> 4 während des Krankenhausaufenthaltes absolut vermieden werden soll. Dennoch weist die Fachgruppe in diesem Zusammenhang darauf hin, dass nicht bei allen Patientinnen und Patienten ein Dekubitus erfolgreich verhindert werden kann. Es gibt Patientinnen und</w:t>
      </w:r>
      <w:r>
        <w:t xml:space="preserve"> Patienten, bei denen die pflegerischen prophylaktischen Interventionen nicht angewendet werden können (z. B. wenn aufgrund starker Schmerzen keine Lagerungsveränderungen und/oder Mikrolagerungen toleriert werden), sowie Patientinnen und Patienten, bei den</w:t>
      </w:r>
      <w:r>
        <w:t>en auch die entsprechenden pflegerischen prophylaktischen Interventionen die Entstehung eines Dekubitus nicht verhindern können (DNQP 2017). In der Regel handelt es sich hier um Patientinnen und Patienten, bei denen sich Risikofaktoren zur Dekubitusentsteh</w:t>
      </w:r>
      <w:r>
        <w:t xml:space="preserve">ung kumulieren und zugleich sehr schwere, lebensbedrohliche Ereignisse vorliegen. </w:t>
      </w:r>
      <w:r>
        <w:br/>
        <w:t xml:space="preserve"> </w:t>
      </w:r>
      <w:r>
        <w:br/>
        <w:t>Es muss hervorgehoben werden, dass es sich hier um eine sehr kleine Patientengruppe handelt, denn in der Regel sind gezielte pflegerische Prophylaxen auch bei hoher Dekubi</w:t>
      </w:r>
      <w:r>
        <w:t xml:space="preserve">tusgefährdung erfolgreich. </w:t>
      </w:r>
      <w:r>
        <w:br/>
        <w:t xml:space="preserve"> </w:t>
      </w:r>
      <w:r>
        <w:br/>
        <w:t>Um herauszufinden, ob gravierende Qualitätsprobleme vorliegen, wird die Entstehung eines hochgradigen Dekubitus (Grad/Kategorie 4) als „Sentinel Event“ erfasst, bei dem in jedem Einzelfall eine Analyse erfolgen soll.</w:t>
      </w:r>
    </w:p>
    <w:p w14:paraId="01AAB424" w14:textId="77777777" w:rsidR="001B3E99" w:rsidRDefault="001B3E99">
      <w:pPr>
        <w:sectPr w:rsidR="001B3E99" w:rsidSect="000A3778">
          <w:headerReference w:type="even" r:id="rId59"/>
          <w:headerReference w:type="default" r:id="rId60"/>
          <w:footerReference w:type="even" r:id="rId61"/>
          <w:footerReference w:type="default" r:id="rId62"/>
          <w:headerReference w:type="first" r:id="rId63"/>
          <w:footerReference w:type="first" r:id="rId64"/>
          <w:pgSz w:w="11906" w:h="16838"/>
          <w:pgMar w:top="1418" w:right="1134" w:bottom="1418" w:left="1701" w:header="454" w:footer="737" w:gutter="0"/>
          <w:cols w:space="708"/>
          <w:docGrid w:linePitch="360"/>
        </w:sectPr>
      </w:pPr>
    </w:p>
    <w:p w14:paraId="0CCD822D" w14:textId="77777777" w:rsidR="000F0644" w:rsidRDefault="00192759" w:rsidP="00447106">
      <w:pPr>
        <w:pStyle w:val="Absatzberschriftebene2nurinNavigation"/>
      </w:pPr>
      <w:r>
        <w:lastRenderedPageBreak/>
        <w:t>Verwendete Datenfelder</w:t>
      </w:r>
    </w:p>
    <w:p w14:paraId="4307BB90" w14:textId="77777777" w:rsidR="001046CA" w:rsidRPr="00840C92" w:rsidRDefault="00192759"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8326D54"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AB34B29" w14:textId="77777777" w:rsidR="000F0644" w:rsidRPr="009E2B0C" w:rsidRDefault="00192759" w:rsidP="000361A4">
            <w:pPr>
              <w:pStyle w:val="Tabellenkopf"/>
            </w:pPr>
            <w:r>
              <w:t>Item</w:t>
            </w:r>
          </w:p>
        </w:tc>
        <w:tc>
          <w:tcPr>
            <w:tcW w:w="1075" w:type="pct"/>
          </w:tcPr>
          <w:p w14:paraId="6B5735DD" w14:textId="77777777" w:rsidR="000F0644" w:rsidRPr="009E2B0C" w:rsidRDefault="00192759" w:rsidP="000361A4">
            <w:pPr>
              <w:pStyle w:val="Tabellenkopf"/>
            </w:pPr>
            <w:r>
              <w:t>Bezeichnung</w:t>
            </w:r>
          </w:p>
        </w:tc>
        <w:tc>
          <w:tcPr>
            <w:tcW w:w="326" w:type="pct"/>
          </w:tcPr>
          <w:p w14:paraId="0BBA548D" w14:textId="77777777" w:rsidR="000F0644" w:rsidRPr="009E2B0C" w:rsidRDefault="00192759" w:rsidP="000361A4">
            <w:pPr>
              <w:pStyle w:val="Tabellenkopf"/>
            </w:pPr>
            <w:r>
              <w:t>M/K</w:t>
            </w:r>
          </w:p>
        </w:tc>
        <w:tc>
          <w:tcPr>
            <w:tcW w:w="1646" w:type="pct"/>
          </w:tcPr>
          <w:p w14:paraId="064A630B" w14:textId="77777777" w:rsidR="000F0644" w:rsidRPr="009E2B0C" w:rsidRDefault="00192759" w:rsidP="000361A4">
            <w:pPr>
              <w:pStyle w:val="Tabellenkopf"/>
            </w:pPr>
            <w:r>
              <w:t>Schlüssel/Formel</w:t>
            </w:r>
          </w:p>
        </w:tc>
        <w:tc>
          <w:tcPr>
            <w:tcW w:w="1328" w:type="pct"/>
          </w:tcPr>
          <w:p w14:paraId="6EC64ADA" w14:textId="77777777" w:rsidR="000F0644" w:rsidRPr="009E2B0C" w:rsidRDefault="00192759" w:rsidP="000361A4">
            <w:pPr>
              <w:pStyle w:val="Tabellenkopf"/>
            </w:pPr>
            <w:r>
              <w:t>Feldname</w:t>
            </w:r>
            <w:r>
              <w:t xml:space="preserve">  </w:t>
            </w:r>
            <w:r>
              <w:t>◆</w:t>
            </w:r>
          </w:p>
        </w:tc>
      </w:tr>
      <w:tr w:rsidR="00275B01" w:rsidRPr="00743DF3" w14:paraId="79A201C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1990B27" w14:textId="77777777" w:rsidR="000F0644" w:rsidRPr="00743DF3" w:rsidRDefault="00192759" w:rsidP="000361A4">
            <w:pPr>
              <w:pStyle w:val="Tabellentext"/>
            </w:pPr>
            <w:r>
              <w:t>13:DEK</w:t>
            </w:r>
          </w:p>
        </w:tc>
        <w:tc>
          <w:tcPr>
            <w:tcW w:w="1075" w:type="pct"/>
          </w:tcPr>
          <w:p w14:paraId="774DB6A0" w14:textId="77777777" w:rsidR="000F0644" w:rsidRPr="00743DF3" w:rsidRDefault="00192759" w:rsidP="000361A4">
            <w:pPr>
              <w:pStyle w:val="Tabellentext"/>
            </w:pPr>
            <w:r>
              <w:t>Gradeinteilung und Lokalisation des Dekubitus</w:t>
            </w:r>
          </w:p>
        </w:tc>
        <w:tc>
          <w:tcPr>
            <w:tcW w:w="326" w:type="pct"/>
          </w:tcPr>
          <w:p w14:paraId="7B6401B2" w14:textId="77777777" w:rsidR="000F0644" w:rsidRPr="00743DF3" w:rsidRDefault="00192759" w:rsidP="000361A4">
            <w:pPr>
              <w:pStyle w:val="Tabellentext"/>
            </w:pPr>
            <w:r>
              <w:t>M</w:t>
            </w:r>
          </w:p>
        </w:tc>
        <w:tc>
          <w:tcPr>
            <w:tcW w:w="1646" w:type="pct"/>
          </w:tcPr>
          <w:p w14:paraId="46A20752" w14:textId="77777777" w:rsidR="000F0644" w:rsidRPr="00743DF3" w:rsidRDefault="00192759" w:rsidP="00177070">
            <w:pPr>
              <w:pStyle w:val="Tabellentext"/>
              <w:ind w:left="453" w:hanging="340"/>
            </w:pPr>
            <w:r>
              <w:t>ICD-10-GM SGB V: http://www.dimdi.de</w:t>
            </w:r>
          </w:p>
        </w:tc>
        <w:tc>
          <w:tcPr>
            <w:tcW w:w="1328" w:type="pct"/>
          </w:tcPr>
          <w:p w14:paraId="50FF9FCB" w14:textId="77777777" w:rsidR="000F0644" w:rsidRPr="00743DF3" w:rsidRDefault="00192759" w:rsidP="000361A4">
            <w:pPr>
              <w:pStyle w:val="Tabellentext"/>
            </w:pPr>
            <w:r>
              <w:t>QS_HOECHSTGRADDEK</w:t>
            </w:r>
          </w:p>
        </w:tc>
      </w:tr>
      <w:tr w:rsidR="00275B01" w:rsidRPr="00743DF3" w14:paraId="1C65CB7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72A9FEE" w14:textId="77777777" w:rsidR="000F0644" w:rsidRPr="00743DF3" w:rsidRDefault="00192759" w:rsidP="000361A4">
            <w:pPr>
              <w:pStyle w:val="Tabellentext"/>
            </w:pPr>
            <w:r>
              <w:t>15:DEK</w:t>
            </w:r>
          </w:p>
        </w:tc>
        <w:tc>
          <w:tcPr>
            <w:tcW w:w="1075" w:type="pct"/>
          </w:tcPr>
          <w:p w14:paraId="194664AD" w14:textId="77777777" w:rsidR="000F0644" w:rsidRPr="00743DF3" w:rsidRDefault="00192759" w:rsidP="000361A4">
            <w:pPr>
              <w:pStyle w:val="Tabellentext"/>
            </w:pPr>
            <w:r>
              <w:t>War der Dekubitus bei der Aufnahme vorhanden? ("Present on Admission")</w:t>
            </w:r>
          </w:p>
        </w:tc>
        <w:tc>
          <w:tcPr>
            <w:tcW w:w="326" w:type="pct"/>
          </w:tcPr>
          <w:p w14:paraId="3C90F3F3" w14:textId="77777777" w:rsidR="000F0644" w:rsidRPr="00743DF3" w:rsidRDefault="00192759" w:rsidP="000361A4">
            <w:pPr>
              <w:pStyle w:val="Tabellentext"/>
            </w:pPr>
            <w:r>
              <w:t>M</w:t>
            </w:r>
          </w:p>
        </w:tc>
        <w:tc>
          <w:tcPr>
            <w:tcW w:w="1646" w:type="pct"/>
          </w:tcPr>
          <w:p w14:paraId="1FEB8679" w14:textId="77777777" w:rsidR="000F0644" w:rsidRPr="00743DF3" w:rsidRDefault="00192759" w:rsidP="00177070">
            <w:pPr>
              <w:pStyle w:val="Tabellentext"/>
              <w:ind w:left="453" w:hanging="340"/>
            </w:pPr>
            <w:r>
              <w:t>0 =</w:t>
            </w:r>
            <w:r>
              <w:tab/>
              <w:t>Nein: Diagnose war bei Aufnahme ins Krankenhaus nicht vorhanden</w:t>
            </w:r>
          </w:p>
          <w:p w14:paraId="29929797" w14:textId="77777777" w:rsidR="000F0644" w:rsidRPr="00743DF3" w:rsidRDefault="00192759" w:rsidP="00177070">
            <w:pPr>
              <w:pStyle w:val="Tabellentext"/>
              <w:ind w:left="453" w:hanging="340"/>
            </w:pPr>
            <w:r>
              <w:t>1 =</w:t>
            </w:r>
            <w:r>
              <w:tab/>
              <w:t>Ja: Diagnose war bei Aufnahme ins Krankenhaus vo</w:t>
            </w:r>
            <w:r>
              <w:t>rhanden</w:t>
            </w:r>
          </w:p>
          <w:p w14:paraId="77CE4834" w14:textId="77777777" w:rsidR="000F0644" w:rsidRPr="00743DF3" w:rsidRDefault="00192759" w:rsidP="00177070">
            <w:pPr>
              <w:pStyle w:val="Tabellentext"/>
              <w:ind w:left="453" w:hanging="340"/>
            </w:pPr>
            <w:r>
              <w:t>9 =</w:t>
            </w:r>
            <w:r>
              <w:tab/>
              <w:t>Unbekannt infolge unvollständiger Dokumentation</w:t>
            </w:r>
          </w:p>
        </w:tc>
        <w:tc>
          <w:tcPr>
            <w:tcW w:w="1328" w:type="pct"/>
          </w:tcPr>
          <w:p w14:paraId="3FB4F69D" w14:textId="77777777" w:rsidR="000F0644" w:rsidRPr="00743DF3" w:rsidRDefault="00192759" w:rsidP="000361A4">
            <w:pPr>
              <w:pStyle w:val="Tabellentext"/>
            </w:pPr>
            <w:r>
              <w:t>QS_POA</w:t>
            </w:r>
          </w:p>
        </w:tc>
      </w:tr>
      <w:tr w:rsidR="00275B01" w:rsidRPr="00743DF3" w14:paraId="0CD6C61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83B5353" w14:textId="77777777" w:rsidR="000F0644" w:rsidRPr="00743DF3" w:rsidRDefault="00192759" w:rsidP="000361A4">
            <w:pPr>
              <w:pStyle w:val="Tabellentext"/>
            </w:pPr>
            <w:r>
              <w:t>EF*</w:t>
            </w:r>
          </w:p>
        </w:tc>
        <w:tc>
          <w:tcPr>
            <w:tcW w:w="1075" w:type="pct"/>
          </w:tcPr>
          <w:p w14:paraId="66F84861" w14:textId="77777777" w:rsidR="000F0644" w:rsidRPr="00743DF3" w:rsidRDefault="00192759" w:rsidP="000361A4">
            <w:pPr>
              <w:pStyle w:val="Tabellentext"/>
            </w:pPr>
            <w:r>
              <w:t>Patientenalter am Aufnahmetag in Jahren</w:t>
            </w:r>
          </w:p>
        </w:tc>
        <w:tc>
          <w:tcPr>
            <w:tcW w:w="326" w:type="pct"/>
          </w:tcPr>
          <w:p w14:paraId="5DFD980A" w14:textId="77777777" w:rsidR="000F0644" w:rsidRPr="00743DF3" w:rsidRDefault="00192759" w:rsidP="000361A4">
            <w:pPr>
              <w:pStyle w:val="Tabellentext"/>
            </w:pPr>
            <w:r>
              <w:t>-</w:t>
            </w:r>
          </w:p>
        </w:tc>
        <w:tc>
          <w:tcPr>
            <w:tcW w:w="1646" w:type="pct"/>
          </w:tcPr>
          <w:p w14:paraId="64BE9990" w14:textId="77777777" w:rsidR="000F0644" w:rsidRPr="00743DF3" w:rsidRDefault="00192759" w:rsidP="00177070">
            <w:pPr>
              <w:pStyle w:val="Tabellentext"/>
              <w:ind w:left="453" w:hanging="340"/>
            </w:pPr>
            <w:r>
              <w:t>alter(GEBDATUM;AUFNDATUM)</w:t>
            </w:r>
          </w:p>
        </w:tc>
        <w:tc>
          <w:tcPr>
            <w:tcW w:w="1328" w:type="pct"/>
          </w:tcPr>
          <w:p w14:paraId="7F1612A8" w14:textId="77777777" w:rsidR="000F0644" w:rsidRPr="00743DF3" w:rsidRDefault="00192759" w:rsidP="000361A4">
            <w:pPr>
              <w:pStyle w:val="Tabellentext"/>
            </w:pPr>
            <w:r>
              <w:t>QS_alter</w:t>
            </w:r>
          </w:p>
        </w:tc>
      </w:tr>
      <w:tr w:rsidR="00275B01" w:rsidRPr="00743DF3" w14:paraId="5E4A8E9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67970F0" w14:textId="77777777" w:rsidR="000F0644" w:rsidRPr="00743DF3" w:rsidRDefault="00192759" w:rsidP="000361A4">
            <w:pPr>
              <w:pStyle w:val="Tabellentext"/>
            </w:pPr>
            <w:r>
              <w:t>EF*</w:t>
            </w:r>
          </w:p>
        </w:tc>
        <w:tc>
          <w:tcPr>
            <w:tcW w:w="1075" w:type="pct"/>
          </w:tcPr>
          <w:p w14:paraId="1BEE7D35" w14:textId="77777777" w:rsidR="000F0644" w:rsidRPr="00743DF3" w:rsidRDefault="00192759" w:rsidP="000361A4">
            <w:pPr>
              <w:pStyle w:val="Tabellentext"/>
            </w:pPr>
            <w:r>
              <w:t>Monat des Entlassungstages</w:t>
            </w:r>
          </w:p>
        </w:tc>
        <w:tc>
          <w:tcPr>
            <w:tcW w:w="326" w:type="pct"/>
          </w:tcPr>
          <w:p w14:paraId="274621D0" w14:textId="77777777" w:rsidR="000F0644" w:rsidRPr="00743DF3" w:rsidRDefault="00192759" w:rsidP="000361A4">
            <w:pPr>
              <w:pStyle w:val="Tabellentext"/>
            </w:pPr>
            <w:r>
              <w:t>-</w:t>
            </w:r>
          </w:p>
        </w:tc>
        <w:tc>
          <w:tcPr>
            <w:tcW w:w="1646" w:type="pct"/>
          </w:tcPr>
          <w:p w14:paraId="488BEDF2" w14:textId="77777777" w:rsidR="000F0644" w:rsidRPr="00743DF3" w:rsidRDefault="00192759" w:rsidP="00177070">
            <w:pPr>
              <w:pStyle w:val="Tabellentext"/>
              <w:ind w:left="453" w:hanging="340"/>
            </w:pPr>
            <w:r>
              <w:t>monat(ENTLDATUM)</w:t>
            </w:r>
          </w:p>
        </w:tc>
        <w:tc>
          <w:tcPr>
            <w:tcW w:w="1328" w:type="pct"/>
          </w:tcPr>
          <w:p w14:paraId="3B343E65" w14:textId="77777777" w:rsidR="000F0644" w:rsidRPr="00743DF3" w:rsidRDefault="00192759" w:rsidP="000361A4">
            <w:pPr>
              <w:pStyle w:val="Tabellentext"/>
            </w:pPr>
            <w:r>
              <w:t>QS_monatEntl</w:t>
            </w:r>
          </w:p>
        </w:tc>
      </w:tr>
      <w:tr w:rsidR="00275B01" w:rsidRPr="00743DF3" w14:paraId="0A7B808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D4D3841" w14:textId="77777777" w:rsidR="000F0644" w:rsidRPr="00743DF3" w:rsidRDefault="00192759" w:rsidP="000361A4">
            <w:pPr>
              <w:pStyle w:val="Tabellentext"/>
            </w:pPr>
            <w:r>
              <w:t>RST: 9:RST</w:t>
            </w:r>
          </w:p>
        </w:tc>
        <w:tc>
          <w:tcPr>
            <w:tcW w:w="1075" w:type="pct"/>
          </w:tcPr>
          <w:p w14:paraId="46740A0D" w14:textId="77777777" w:rsidR="000F0644" w:rsidRPr="00743DF3" w:rsidRDefault="00192759" w:rsidP="000361A4">
            <w:pPr>
              <w:pStyle w:val="Tabellentext"/>
            </w:pPr>
            <w:r>
              <w:t>Alter in Jahren am Aufnahmetag</w:t>
            </w:r>
          </w:p>
        </w:tc>
        <w:tc>
          <w:tcPr>
            <w:tcW w:w="326" w:type="pct"/>
          </w:tcPr>
          <w:p w14:paraId="6CB2790D" w14:textId="77777777" w:rsidR="000F0644" w:rsidRPr="00743DF3" w:rsidRDefault="00192759" w:rsidP="000361A4">
            <w:pPr>
              <w:pStyle w:val="Tabellentext"/>
            </w:pPr>
            <w:r>
              <w:t>M</w:t>
            </w:r>
          </w:p>
        </w:tc>
        <w:tc>
          <w:tcPr>
            <w:tcW w:w="1646" w:type="pct"/>
          </w:tcPr>
          <w:p w14:paraId="15DAC9E2" w14:textId="77777777" w:rsidR="000F0644" w:rsidRPr="00743DF3" w:rsidRDefault="00192759" w:rsidP="00177070">
            <w:pPr>
              <w:pStyle w:val="Tabellentext"/>
              <w:ind w:left="453" w:hanging="340"/>
            </w:pPr>
            <w:r>
              <w:t>-</w:t>
            </w:r>
          </w:p>
        </w:tc>
        <w:tc>
          <w:tcPr>
            <w:tcW w:w="1328" w:type="pct"/>
          </w:tcPr>
          <w:p w14:paraId="057F94C8" w14:textId="77777777" w:rsidR="000F0644" w:rsidRPr="00743DF3" w:rsidRDefault="00192759" w:rsidP="000361A4">
            <w:pPr>
              <w:pStyle w:val="Tabellentext"/>
            </w:pPr>
            <w:r>
              <w:t>RST_PATALTER</w:t>
            </w:r>
          </w:p>
        </w:tc>
      </w:tr>
    </w:tbl>
    <w:p w14:paraId="3EFF1DB4" w14:textId="77777777" w:rsidR="00A53F02" w:rsidRDefault="00192759" w:rsidP="00A53F02">
      <w:pPr>
        <w:spacing w:after="0"/>
        <w:rPr>
          <w:sz w:val="14"/>
          <w:szCs w:val="14"/>
        </w:rPr>
      </w:pPr>
      <w:r w:rsidRPr="003021AF">
        <w:rPr>
          <w:sz w:val="14"/>
          <w:szCs w:val="14"/>
        </w:rPr>
        <w:t>*Ersatzfeld im Exportformat</w:t>
      </w:r>
    </w:p>
    <w:p w14:paraId="5C23479F" w14:textId="77777777" w:rsidR="00F35163" w:rsidRPr="003021AF" w:rsidRDefault="00192759" w:rsidP="00F35163">
      <w:pPr>
        <w:spacing w:after="0"/>
        <w:rPr>
          <w:sz w:val="14"/>
          <w:szCs w:val="14"/>
        </w:rPr>
      </w:pPr>
      <w:r>
        <w:rPr>
          <w:sz w:val="14"/>
          <w:szCs w:val="14"/>
        </w:rPr>
        <w:t xml:space="preserve">◆ </w:t>
      </w:r>
      <w:r>
        <w:rPr>
          <w:sz w:val="14"/>
          <w:szCs w:val="14"/>
        </w:rPr>
        <w:t xml:space="preserve"> </w:t>
      </w:r>
      <w:r>
        <w:rPr>
          <w:sz w:val="14"/>
          <w:szCs w:val="14"/>
        </w:rPr>
        <w:t xml:space="preserve">Datenfelder aus der QS-Dokumentation werden dem mit Präfix </w:t>
      </w:r>
      <w:r w:rsidRPr="002B65B4">
        <w:rPr>
          <w:sz w:val="14"/>
          <w:szCs w:val="14"/>
        </w:rPr>
        <w:t>"</w:t>
      </w:r>
      <w:r>
        <w:rPr>
          <w:sz w:val="14"/>
          <w:szCs w:val="14"/>
        </w:rPr>
        <w:t>QS</w:t>
      </w:r>
      <w:r w:rsidRPr="002B65B4">
        <w:rPr>
          <w:sz w:val="14"/>
          <w:szCs w:val="14"/>
        </w:rPr>
        <w:t>"</w:t>
      </w:r>
      <w:r>
        <w:rPr>
          <w:sz w:val="14"/>
          <w:szCs w:val="14"/>
        </w:rPr>
        <w:t xml:space="preserve"> und Datenfelder aus der Risikostatistik mit dem Präfix </w:t>
      </w:r>
      <w:r w:rsidRPr="002B65B4">
        <w:rPr>
          <w:sz w:val="14"/>
          <w:szCs w:val="14"/>
        </w:rPr>
        <w:t>"</w:t>
      </w:r>
      <w:r>
        <w:rPr>
          <w:sz w:val="14"/>
          <w:szCs w:val="14"/>
        </w:rPr>
        <w:t>RST</w:t>
      </w:r>
      <w:r w:rsidRPr="002B65B4">
        <w:rPr>
          <w:sz w:val="14"/>
          <w:szCs w:val="14"/>
        </w:rPr>
        <w:t>"</w:t>
      </w:r>
      <w:r>
        <w:rPr>
          <w:sz w:val="14"/>
          <w:szCs w:val="14"/>
        </w:rPr>
        <w:t xml:space="preserve"> gekennzeichnet.</w:t>
      </w:r>
    </w:p>
    <w:p w14:paraId="507F98AB" w14:textId="77777777" w:rsidR="001B3E99" w:rsidRDefault="001B3E99">
      <w:pPr>
        <w:sectPr w:rsidR="001B3E99" w:rsidSect="00163BAC">
          <w:headerReference w:type="even" r:id="rId65"/>
          <w:headerReference w:type="default" r:id="rId66"/>
          <w:footerReference w:type="even" r:id="rId67"/>
          <w:footerReference w:type="default" r:id="rId68"/>
          <w:headerReference w:type="first" r:id="rId69"/>
          <w:footerReference w:type="first" r:id="rId70"/>
          <w:pgSz w:w="11906" w:h="16838"/>
          <w:pgMar w:top="1418" w:right="1134" w:bottom="1418" w:left="1701" w:header="454" w:footer="737" w:gutter="0"/>
          <w:cols w:space="708"/>
          <w:docGrid w:linePitch="360"/>
        </w:sectPr>
      </w:pPr>
    </w:p>
    <w:p w14:paraId="4A10C644" w14:textId="77777777" w:rsidR="0094520C" w:rsidRDefault="00192759"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0713CC5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92F8FF" w14:textId="77777777" w:rsidR="000517F0" w:rsidRPr="000517F0" w:rsidRDefault="00192759" w:rsidP="009A4847">
            <w:pPr>
              <w:pStyle w:val="Tabellenkopf"/>
            </w:pPr>
            <w:r>
              <w:t>ID</w:t>
            </w:r>
          </w:p>
        </w:tc>
        <w:tc>
          <w:tcPr>
            <w:tcW w:w="5885" w:type="dxa"/>
          </w:tcPr>
          <w:p w14:paraId="2166FD65" w14:textId="77777777" w:rsidR="000517F0" w:rsidRDefault="00192759" w:rsidP="000517F0">
            <w:pPr>
              <w:pStyle w:val="Tabellentext"/>
              <w:cnfStyle w:val="000000000000" w:firstRow="0" w:lastRow="0" w:firstColumn="0" w:lastColumn="0" w:oddVBand="0" w:evenVBand="0" w:oddHBand="0" w:evenHBand="0" w:firstRowFirstColumn="0" w:firstRowLastColumn="0" w:lastRowFirstColumn="0" w:lastRowLastColumn="0"/>
            </w:pPr>
            <w:r>
              <w:t>52010</w:t>
            </w:r>
          </w:p>
        </w:tc>
      </w:tr>
      <w:tr w:rsidR="000955B5" w14:paraId="5F0A315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939B09" w14:textId="77777777" w:rsidR="000955B5" w:rsidRDefault="00192759" w:rsidP="009A4847">
            <w:pPr>
              <w:pStyle w:val="Tabellenkopf"/>
            </w:pPr>
            <w:r>
              <w:t>Bezeichnung</w:t>
            </w:r>
          </w:p>
        </w:tc>
        <w:tc>
          <w:tcPr>
            <w:tcW w:w="5885" w:type="dxa"/>
          </w:tcPr>
          <w:p w14:paraId="42AF6D8A" w14:textId="77777777" w:rsidR="000955B5" w:rsidRDefault="00192759" w:rsidP="000517F0">
            <w:pPr>
              <w:pStyle w:val="Tabellentext"/>
              <w:cnfStyle w:val="000000000000" w:firstRow="0" w:lastRow="0" w:firstColumn="0" w:lastColumn="0" w:oddVBand="0" w:evenVBand="0" w:oddHBand="0" w:evenHBand="0" w:firstRowFirstColumn="0" w:firstRowLastColumn="0" w:lastRowFirstColumn="0" w:lastRowLastColumn="0"/>
            </w:pPr>
            <w:r>
              <w:t>Alle Patientinnen und Patienten mit mindestens einem stationär erworbenen Dekubitalulcus Grad/Kategorie 4</w:t>
            </w:r>
          </w:p>
        </w:tc>
      </w:tr>
      <w:tr w:rsidR="000955B5" w14:paraId="4DDCA7D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13D5D6" w14:textId="77777777" w:rsidR="000955B5" w:rsidRDefault="00192759" w:rsidP="009A4847">
            <w:pPr>
              <w:pStyle w:val="Tabellenkopf"/>
            </w:pPr>
            <w:r>
              <w:t>Indikatortyp</w:t>
            </w:r>
          </w:p>
        </w:tc>
        <w:tc>
          <w:tcPr>
            <w:tcW w:w="5885" w:type="dxa"/>
          </w:tcPr>
          <w:p w14:paraId="04FF368E" w14:textId="77777777" w:rsidR="000955B5" w:rsidRDefault="00192759"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24FA70D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1F1302" w14:textId="77777777" w:rsidR="000955B5" w:rsidRDefault="00192759" w:rsidP="000955B5">
            <w:pPr>
              <w:pStyle w:val="Tabellenkopf"/>
            </w:pPr>
            <w:r>
              <w:t>Art des Wertes</w:t>
            </w:r>
          </w:p>
        </w:tc>
        <w:tc>
          <w:tcPr>
            <w:tcW w:w="5885" w:type="dxa"/>
          </w:tcPr>
          <w:p w14:paraId="342906E6"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7F02D93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C87074" w14:textId="77777777" w:rsidR="000955B5" w:rsidRDefault="00192759" w:rsidP="000955B5">
            <w:pPr>
              <w:pStyle w:val="Tabellenkopf"/>
            </w:pPr>
            <w:r>
              <w:t>Bezug zum Verfahren</w:t>
            </w:r>
          </w:p>
        </w:tc>
        <w:tc>
          <w:tcPr>
            <w:tcW w:w="5885" w:type="dxa"/>
          </w:tcPr>
          <w:p w14:paraId="428EE563"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358DCB0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54BD92" w14:textId="77777777" w:rsidR="000955B5" w:rsidRDefault="00192759" w:rsidP="000955B5">
            <w:pPr>
              <w:pStyle w:val="Tabellenkopf"/>
            </w:pPr>
            <w:r>
              <w:t>Berechnun</w:t>
            </w:r>
            <w:r>
              <w:t>gsart</w:t>
            </w:r>
          </w:p>
        </w:tc>
        <w:tc>
          <w:tcPr>
            <w:tcW w:w="5885" w:type="dxa"/>
          </w:tcPr>
          <w:p w14:paraId="6CF95DBB"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Quote</w:t>
            </w:r>
          </w:p>
        </w:tc>
      </w:tr>
      <w:tr w:rsidR="000955B5" w14:paraId="5439642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B22A81" w14:textId="77777777" w:rsidR="000955B5" w:rsidRDefault="00192759" w:rsidP="000955B5">
            <w:pPr>
              <w:pStyle w:val="Tabellenkopf"/>
            </w:pPr>
            <w:r>
              <w:t>Referenzbereich 2019</w:t>
            </w:r>
          </w:p>
        </w:tc>
        <w:tc>
          <w:tcPr>
            <w:tcW w:w="5885" w:type="dxa"/>
          </w:tcPr>
          <w:p w14:paraId="1D15465F"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Sentinel Event</w:t>
            </w:r>
          </w:p>
        </w:tc>
      </w:tr>
      <w:tr w:rsidR="000955B5" w14:paraId="2EB26A2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C339FA" w14:textId="77777777" w:rsidR="000955B5" w:rsidRDefault="00192759" w:rsidP="00CA48E9">
            <w:pPr>
              <w:pStyle w:val="Tabellenkopf"/>
            </w:pPr>
            <w:r w:rsidRPr="00E37ACC">
              <w:t xml:space="preserve">Referenzbereich </w:t>
            </w:r>
            <w:r>
              <w:t>2018</w:t>
            </w:r>
          </w:p>
        </w:tc>
        <w:tc>
          <w:tcPr>
            <w:tcW w:w="5885" w:type="dxa"/>
          </w:tcPr>
          <w:p w14:paraId="34940C8E"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Sentinel Event</w:t>
            </w:r>
          </w:p>
        </w:tc>
      </w:tr>
      <w:tr w:rsidR="000955B5" w14:paraId="5EE1529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9FD182" w14:textId="77777777" w:rsidR="000955B5" w:rsidRDefault="00192759" w:rsidP="000955B5">
            <w:pPr>
              <w:pStyle w:val="Tabellenkopf"/>
            </w:pPr>
            <w:r>
              <w:t>Erläuterung zum Referenzbereich 2019</w:t>
            </w:r>
          </w:p>
        </w:tc>
        <w:tc>
          <w:tcPr>
            <w:tcW w:w="5885" w:type="dxa"/>
          </w:tcPr>
          <w:p w14:paraId="4735328E"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Ein Dekubitus des Grades/der Kategorie 4, der während eines Krankenhausaufenthaltes neu auftritt, stellt eine äußerst schwe</w:t>
            </w:r>
            <w:r>
              <w:t>rwiegende und oft vermeidbare Komplikation dar und kann auf unzureichende prophylaktische und therapeutische Versorgungsleistungen hinweisen. Im Rahmen des Strukturierten Dialogs sollte bei allen diesen Fällen eine differenzierte Einzelfallanalyse erfolgen</w:t>
            </w:r>
            <w:r>
              <w:t>.</w:t>
            </w:r>
          </w:p>
        </w:tc>
      </w:tr>
      <w:tr w:rsidR="000955B5" w14:paraId="36F5F03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2B59DC" w14:textId="77777777" w:rsidR="000955B5" w:rsidRDefault="00192759" w:rsidP="000955B5">
            <w:pPr>
              <w:pStyle w:val="Tabellenkopf"/>
            </w:pPr>
            <w:r>
              <w:t>Erläuterung zum Strukturierten Dialog bzw. Stellungnahmeverfahren 2019</w:t>
            </w:r>
          </w:p>
        </w:tc>
        <w:tc>
          <w:tcPr>
            <w:tcW w:w="5885" w:type="dxa"/>
          </w:tcPr>
          <w:p w14:paraId="6B22F3F5"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08504B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0C811D" w14:textId="77777777" w:rsidR="000955B5" w:rsidRDefault="00192759" w:rsidP="000955B5">
            <w:pPr>
              <w:pStyle w:val="Tabellenkopf"/>
            </w:pPr>
            <w:r w:rsidRPr="00E37ACC">
              <w:t>Methode der Risikoadjustierung</w:t>
            </w:r>
          </w:p>
        </w:tc>
        <w:tc>
          <w:tcPr>
            <w:tcW w:w="5885" w:type="dxa"/>
          </w:tcPr>
          <w:p w14:paraId="3EC1EBEF"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4DC48E9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12D8F6" w14:textId="77777777" w:rsidR="000955B5" w:rsidRPr="00E37ACC" w:rsidRDefault="00192759" w:rsidP="000955B5">
            <w:pPr>
              <w:pStyle w:val="Tabellenkopf"/>
            </w:pPr>
            <w:r>
              <w:t>Erläuterung der Risikoadjustierung</w:t>
            </w:r>
          </w:p>
        </w:tc>
        <w:tc>
          <w:tcPr>
            <w:tcW w:w="5885" w:type="dxa"/>
          </w:tcPr>
          <w:p w14:paraId="401A5891"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D09057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9FF202" w14:textId="77777777" w:rsidR="000955B5" w:rsidRPr="00E37ACC" w:rsidRDefault="00192759" w:rsidP="000955B5">
            <w:pPr>
              <w:pStyle w:val="Tabellenkopf"/>
            </w:pPr>
            <w:r w:rsidRPr="00E37ACC">
              <w:t>Rechenregeln</w:t>
            </w:r>
          </w:p>
        </w:tc>
        <w:tc>
          <w:tcPr>
            <w:tcW w:w="5885" w:type="dxa"/>
          </w:tcPr>
          <w:p w14:paraId="7B13E973" w14:textId="77777777" w:rsidR="000955B5" w:rsidRPr="00897EAC" w:rsidRDefault="0019275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5EFDFDB"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ab 20 Jahren mit mindestens einem Dekubitus Grad/Kategorie 4, der im Krankenhaus erworben wurde oder für den nicht angegeben wurde, dass der Dekubitus bereits bei Aufnahme bestand</w:t>
            </w:r>
          </w:p>
          <w:p w14:paraId="1E6BB0CC" w14:textId="77777777" w:rsidR="000955B5" w:rsidRPr="00897EAC" w:rsidRDefault="0019275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46A4C97"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Alle vollstationär behandelten Patientinne</w:t>
            </w:r>
            <w:r>
              <w:t>n und Patienten ab 20 Jahren aus der Risikostatistik</w:t>
            </w:r>
          </w:p>
        </w:tc>
      </w:tr>
      <w:tr w:rsidR="000955B5" w14:paraId="173BAE8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235A14" w14:textId="77777777" w:rsidR="000955B5" w:rsidRPr="00E37ACC" w:rsidRDefault="00192759" w:rsidP="000955B5">
            <w:pPr>
              <w:pStyle w:val="Tabellenkopf"/>
            </w:pPr>
            <w:r w:rsidRPr="00E37ACC">
              <w:t>Erläuterung der Rechenregel</w:t>
            </w:r>
          </w:p>
        </w:tc>
        <w:tc>
          <w:tcPr>
            <w:tcW w:w="5885" w:type="dxa"/>
          </w:tcPr>
          <w:p w14:paraId="2D43A5C8"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 xml:space="preserve">Nenner:  </w:t>
            </w:r>
            <w:r>
              <w:br/>
              <w:t>Der Nenner wird aus der Summe der RST-Datensätze gebildet. Falls keine Risikostatistik vorliegt, wird der Nenner auf 0 gesetzt. Liegt eine Risikostatistik mit nicht</w:t>
            </w:r>
            <w:r>
              <w:t xml:space="preserve"> relevanten (&lt; 20 Jahre) oder nicht plausiblen Angaben zum Alter vor, wird der entsprechende Fall im Nenner nicht berücksichtigt.  </w:t>
            </w:r>
            <w:r>
              <w:br/>
              <w:t xml:space="preserve"> </w:t>
            </w:r>
            <w:r>
              <w:br/>
              <w:t xml:space="preserve">Zähler:  </w:t>
            </w:r>
            <w:r>
              <w:br/>
              <w:t>Für die Berechnung des Zählers werden die Daten aus der QS-Dokumentation verwendet. Generell werden ausschließli</w:t>
            </w:r>
            <w:r>
              <w:t>ch Datensätze der QS-Dokumentation (Teildatensatz DEK) berücksichtigt, wenn die Patientin oder der Patient im Erfassungsjahr entlassen wurde und das Feld "Gradeinteilung und Lokalisation des Dekubitus" (QS_HOECHSTGRADDEK) dem ICD-Kode L89.3* entspricht. Zu</w:t>
            </w:r>
            <w:r>
              <w:t xml:space="preserve">sätzlich werden Datensätze von Patientinnen und Patienten unter 20 Jahren und/oder Patientinnen und Patienten mit nicht plausiblen Angaben zum Alter ausgeschlossen.  </w:t>
            </w:r>
            <w:r>
              <w:br/>
              <w:t xml:space="preserve"> </w:t>
            </w:r>
            <w:r>
              <w:br/>
              <w:t>Im Zähler werden alle Patientinnen und Patienten ab 20 Jahren mit mindestens einem stat</w:t>
            </w:r>
            <w:r>
              <w:t>ionär erworbenen Dekubitus Grad/Kategorie 4 berücksichtigt. Stationär erworben bedeutet, dass die Angabe zu POA ("Present on Admission") "Nein: Diagnose war bei Aufnahme ins Krankenhaus nicht vorhanden" oder "Unbekannt infolge unvollständiger Dokumentation</w:t>
            </w:r>
            <w:r>
              <w:t>" ist.</w:t>
            </w:r>
          </w:p>
        </w:tc>
      </w:tr>
      <w:tr w:rsidR="000955B5" w14:paraId="75488C4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A2D505" w14:textId="77777777" w:rsidR="000955B5" w:rsidRPr="00E37ACC" w:rsidRDefault="00192759" w:rsidP="000955B5">
            <w:pPr>
              <w:pStyle w:val="Tabellenkopf"/>
            </w:pPr>
            <w:r w:rsidRPr="00E37ACC">
              <w:t>Teildatensatzbezug</w:t>
            </w:r>
          </w:p>
        </w:tc>
        <w:tc>
          <w:tcPr>
            <w:tcW w:w="5885" w:type="dxa"/>
          </w:tcPr>
          <w:p w14:paraId="6CD2FD33" w14:textId="77777777" w:rsidR="000955B5" w:rsidRDefault="00192759" w:rsidP="000955B5">
            <w:pPr>
              <w:pStyle w:val="Tabellentext"/>
              <w:cnfStyle w:val="000000000000" w:firstRow="0" w:lastRow="0" w:firstColumn="0" w:lastColumn="0" w:oddVBand="0" w:evenVBand="0" w:oddHBand="0" w:evenHBand="0" w:firstRowFirstColumn="0" w:firstRowLastColumn="0" w:lastRowFirstColumn="0" w:lastRowLastColumn="0"/>
            </w:pPr>
            <w:r>
              <w:t>DEK:B (QS-Dokumentation); RST:RST (Risikostatistik)</w:t>
            </w:r>
          </w:p>
        </w:tc>
      </w:tr>
      <w:tr w:rsidR="00CA3AE5" w14:paraId="25CC045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3B730F" w14:textId="77777777" w:rsidR="00CA3AE5" w:rsidRPr="00E37ACC" w:rsidRDefault="00192759" w:rsidP="00CA3AE5">
            <w:pPr>
              <w:pStyle w:val="Tabellenkopf"/>
            </w:pPr>
            <w:r>
              <w:lastRenderedPageBreak/>
              <w:t>Formel</w:t>
            </w:r>
          </w:p>
        </w:tc>
        <w:tc>
          <w:tcPr>
            <w:tcW w:w="5885" w:type="dxa"/>
          </w:tcPr>
          <w:p w14:paraId="32BA07DA" w14:textId="77777777" w:rsidR="00CA3AE5" w:rsidRPr="00955893" w:rsidRDefault="0019275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numerator &lt;- evaluate( </w:t>
            </w:r>
            <w:r>
              <w:rPr>
                <w:rStyle w:val="Code"/>
              </w:rPr>
              <w:br/>
              <w:t xml:space="preserve">    fn_DEKDatensatzPlausibel &amp;  </w:t>
            </w:r>
            <w:r>
              <w:rPr>
                <w:rStyle w:val="Code"/>
              </w:rPr>
              <w:br/>
              <w:t xml:space="preserve">    fn_DEKGrad_4 &amp;  </w:t>
            </w:r>
            <w:r>
              <w:rPr>
                <w:rStyle w:val="Code"/>
              </w:rPr>
              <w:br/>
              <w:t xml:space="preserve">    fn_DEKnichtPOA </w:t>
            </w:r>
            <w:r>
              <w:rPr>
                <w:rStyle w:val="Code"/>
              </w:rPr>
              <w:br/>
              <w:t xml:space="preserve">) </w:t>
            </w:r>
            <w:r>
              <w:rPr>
                <w:rStyle w:val="Code"/>
              </w:rPr>
              <w:br/>
              <w:t xml:space="preserve"> </w:t>
            </w:r>
            <w:r>
              <w:rPr>
                <w:rStyle w:val="Code"/>
              </w:rPr>
              <w:br/>
              <w:t xml:space="preserve">denominator &lt;- import_results(module = "RST",  </w:t>
            </w:r>
            <w:r>
              <w:rPr>
                <w:rStyle w:val="Code"/>
              </w:rPr>
              <w:br/>
            </w:r>
            <w:r>
              <w:rPr>
                <w:rStyle w:val="Code"/>
              </w:rPr>
              <w:t xml:space="preserve">id = "24852_52010") </w:t>
            </w:r>
            <w:r>
              <w:rPr>
                <w:rStyle w:val="Code"/>
              </w:rPr>
              <w:br/>
              <w:t xml:space="preserve"> </w:t>
            </w:r>
            <w:r>
              <w:rPr>
                <w:rStyle w:val="Code"/>
              </w:rPr>
              <w:br/>
              <w:t xml:space="preserve">quotient_indicator(numerator = numerator, denominator = denominator,  </w:t>
            </w:r>
            <w:r>
              <w:rPr>
                <w:rStyle w:val="Code"/>
              </w:rPr>
              <w:br/>
              <w:t>units_from = "union")</w:t>
            </w:r>
          </w:p>
        </w:tc>
      </w:tr>
      <w:tr w:rsidR="00CA3AE5" w14:paraId="49B79E7C"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1ECF8F1E" w14:textId="77777777" w:rsidR="00CA3AE5" w:rsidRPr="00E37ACC" w:rsidRDefault="00192759"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09AB426"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1BB24200" w14:textId="77777777" w:rsidR="00CA3AE5" w:rsidRPr="00A20477" w:rsidRDefault="00192759" w:rsidP="00CA3AE5">
                  <w:pPr>
                    <w:pStyle w:val="Tabellenkopf"/>
                    <w:rPr>
                      <w:szCs w:val="18"/>
                    </w:rPr>
                  </w:pPr>
                </w:p>
              </w:tc>
            </w:tr>
            <w:tr w:rsidR="00CA3AE5" w:rsidRPr="00743DF3" w14:paraId="29CFD108" w14:textId="77777777" w:rsidTr="00D34D7F">
              <w:tc>
                <w:tcPr>
                  <w:tcW w:w="2125" w:type="dxa"/>
                  <w:tcBorders>
                    <w:top w:val="single" w:sz="4" w:space="0" w:color="BFBFBF" w:themeColor="background1" w:themeShade="BF"/>
                  </w:tcBorders>
                  <w:vAlign w:val="center"/>
                </w:tcPr>
                <w:p w14:paraId="69FDC77B" w14:textId="77777777" w:rsidR="00CA3AE5" w:rsidRDefault="00192759"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47DAA3EF" w14:textId="77777777" w:rsidR="00CA3AE5" w:rsidRPr="00CD53BC" w:rsidRDefault="00192759" w:rsidP="004217A9">
                  <w:pPr>
                    <w:pStyle w:val="Tabellentext"/>
                    <w:rPr>
                      <w:szCs w:val="18"/>
                    </w:rPr>
                  </w:pPr>
                  <w:r>
                    <w:rPr>
                      <w:szCs w:val="18"/>
                    </w:rPr>
                    <w:t>Kalkulatorische Kennzahl</w:t>
                  </w:r>
                </w:p>
              </w:tc>
            </w:tr>
            <w:tr w:rsidR="00CA3AE5" w:rsidRPr="00743DF3" w14:paraId="2A79E6E8" w14:textId="77777777" w:rsidTr="00D34D7F">
              <w:tc>
                <w:tcPr>
                  <w:tcW w:w="2125" w:type="dxa"/>
                  <w:vAlign w:val="center"/>
                </w:tcPr>
                <w:p w14:paraId="2492E524" w14:textId="13A8E206" w:rsidR="00CA3AE5" w:rsidRPr="00A20477" w:rsidRDefault="00C32373" w:rsidP="00CA3AE5">
                  <w:pPr>
                    <w:pStyle w:val="Tabellentext"/>
                    <w:rPr>
                      <w:szCs w:val="18"/>
                    </w:rPr>
                  </w:pPr>
                  <w:del w:id="32" w:author="IQTIG" w:date="2020-04-27T15:03:00Z">
                    <w:r>
                      <w:rPr>
                        <w:szCs w:val="18"/>
                      </w:rPr>
                      <w:delText>Kennzahl-</w:delText>
                    </w:r>
                  </w:del>
                  <w:r w:rsidR="00192759">
                    <w:rPr>
                      <w:szCs w:val="18"/>
                    </w:rPr>
                    <w:t>ID</w:t>
                  </w:r>
                </w:p>
              </w:tc>
              <w:tc>
                <w:tcPr>
                  <w:tcW w:w="3755" w:type="dxa"/>
                  <w:vAlign w:val="center"/>
                </w:tcPr>
                <w:p w14:paraId="326D69A0" w14:textId="77777777" w:rsidR="00CA3AE5" w:rsidRPr="001258DD" w:rsidRDefault="00192759" w:rsidP="004217A9">
                  <w:pPr>
                    <w:pStyle w:val="Tabellentext"/>
                    <w:rPr>
                      <w:color w:val="000000"/>
                      <w:szCs w:val="18"/>
                      <w:lang w:eastAsia="de-DE"/>
                    </w:rPr>
                  </w:pPr>
                  <w:r>
                    <w:rPr>
                      <w:color w:val="000000"/>
                      <w:szCs w:val="18"/>
                    </w:rPr>
                    <w:t>24852_52010</w:t>
                  </w:r>
                </w:p>
              </w:tc>
            </w:tr>
            <w:tr w:rsidR="00CA3AE5" w:rsidRPr="00743DF3" w14:paraId="21CD8F8F" w14:textId="77777777" w:rsidTr="00D34D7F">
              <w:tc>
                <w:tcPr>
                  <w:tcW w:w="2125" w:type="dxa"/>
                  <w:vAlign w:val="center"/>
                </w:tcPr>
                <w:p w14:paraId="219C2C92" w14:textId="77777777" w:rsidR="00CA3AE5" w:rsidRDefault="00192759" w:rsidP="00CA3AE5">
                  <w:pPr>
                    <w:pStyle w:val="Tabellentext"/>
                    <w:rPr>
                      <w:szCs w:val="18"/>
                    </w:rPr>
                  </w:pPr>
                  <w:r>
                    <w:rPr>
                      <w:szCs w:val="18"/>
                    </w:rPr>
                    <w:t>Bezug zu QS-Ergebnissen</w:t>
                  </w:r>
                </w:p>
              </w:tc>
              <w:tc>
                <w:tcPr>
                  <w:tcW w:w="3755" w:type="dxa"/>
                  <w:vAlign w:val="center"/>
                </w:tcPr>
                <w:p w14:paraId="7F66B227" w14:textId="77777777" w:rsidR="00CA3AE5" w:rsidRDefault="00192759" w:rsidP="004217A9">
                  <w:pPr>
                    <w:pStyle w:val="Tabellentext"/>
                    <w:rPr>
                      <w:szCs w:val="18"/>
                    </w:rPr>
                  </w:pPr>
                  <w:r>
                    <w:rPr>
                      <w:szCs w:val="18"/>
                    </w:rPr>
                    <w:t>52010</w:t>
                  </w:r>
                </w:p>
              </w:tc>
            </w:tr>
            <w:tr w:rsidR="00CA3AE5" w:rsidRPr="00743DF3" w14:paraId="28158D09" w14:textId="77777777" w:rsidTr="00D34D7F">
              <w:tc>
                <w:tcPr>
                  <w:tcW w:w="2125" w:type="dxa"/>
                  <w:vAlign w:val="center"/>
                </w:tcPr>
                <w:p w14:paraId="6609317F" w14:textId="77777777" w:rsidR="00CA3AE5" w:rsidRDefault="00192759" w:rsidP="00CA3AE5">
                  <w:pPr>
                    <w:pStyle w:val="Tabellentext"/>
                    <w:rPr>
                      <w:szCs w:val="18"/>
                    </w:rPr>
                  </w:pPr>
                  <w:r>
                    <w:rPr>
                      <w:szCs w:val="18"/>
                    </w:rPr>
                    <w:t>Bezug zum Verfahren</w:t>
                  </w:r>
                </w:p>
              </w:tc>
              <w:tc>
                <w:tcPr>
                  <w:tcW w:w="3755" w:type="dxa"/>
                  <w:vAlign w:val="center"/>
                </w:tcPr>
                <w:p w14:paraId="09BCB918" w14:textId="77777777" w:rsidR="00CA3AE5" w:rsidRDefault="00192759" w:rsidP="004217A9">
                  <w:pPr>
                    <w:pStyle w:val="Tabellentext"/>
                    <w:rPr>
                      <w:szCs w:val="18"/>
                    </w:rPr>
                  </w:pPr>
                  <w:r>
                    <w:rPr>
                      <w:szCs w:val="18"/>
                    </w:rPr>
                    <w:t>DeQS</w:t>
                  </w:r>
                </w:p>
              </w:tc>
            </w:tr>
            <w:tr w:rsidR="00CA3AE5" w:rsidRPr="00743DF3" w14:paraId="48D7519D" w14:textId="77777777" w:rsidTr="00D34D7F">
              <w:tc>
                <w:tcPr>
                  <w:tcW w:w="2125" w:type="dxa"/>
                  <w:tcBorders>
                    <w:bottom w:val="single" w:sz="4" w:space="0" w:color="BFBFBF" w:themeColor="background1" w:themeShade="BF"/>
                  </w:tcBorders>
                  <w:vAlign w:val="center"/>
                </w:tcPr>
                <w:p w14:paraId="5DD05867" w14:textId="77777777" w:rsidR="00CA3AE5" w:rsidRDefault="00192759" w:rsidP="00CA3AE5">
                  <w:pPr>
                    <w:pStyle w:val="Tabellentext"/>
                    <w:rPr>
                      <w:szCs w:val="18"/>
                    </w:rPr>
                  </w:pPr>
                  <w:r>
                    <w:rPr>
                      <w:szCs w:val="18"/>
                    </w:rPr>
                    <w:t>Sortierung</w:t>
                  </w:r>
                </w:p>
              </w:tc>
              <w:tc>
                <w:tcPr>
                  <w:tcW w:w="3755" w:type="dxa"/>
                  <w:vAlign w:val="center"/>
                </w:tcPr>
                <w:p w14:paraId="1CDC41DC" w14:textId="77777777" w:rsidR="00CA3AE5" w:rsidRDefault="00192759" w:rsidP="004217A9">
                  <w:pPr>
                    <w:pStyle w:val="Tabellentext"/>
                    <w:rPr>
                      <w:szCs w:val="18"/>
                    </w:rPr>
                  </w:pPr>
                  <w:r>
                    <w:rPr>
                      <w:szCs w:val="18"/>
                    </w:rPr>
                    <w:t>-</w:t>
                  </w:r>
                </w:p>
              </w:tc>
            </w:tr>
            <w:tr w:rsidR="00CA3AE5" w:rsidRPr="00743DF3" w14:paraId="7CADDE87" w14:textId="77777777" w:rsidTr="00D34D7F">
              <w:tc>
                <w:tcPr>
                  <w:tcW w:w="2125" w:type="dxa"/>
                  <w:tcBorders>
                    <w:top w:val="single" w:sz="4" w:space="0" w:color="BFBFBF" w:themeColor="background1" w:themeShade="BF"/>
                  </w:tcBorders>
                  <w:vAlign w:val="center"/>
                </w:tcPr>
                <w:p w14:paraId="0762D2D3" w14:textId="77777777" w:rsidR="00CA3AE5" w:rsidRDefault="00192759" w:rsidP="00CA3AE5">
                  <w:pPr>
                    <w:pStyle w:val="Tabellentext"/>
                    <w:rPr>
                      <w:szCs w:val="18"/>
                    </w:rPr>
                  </w:pPr>
                  <w:r>
                    <w:rPr>
                      <w:szCs w:val="18"/>
                    </w:rPr>
                    <w:t>Rechenregel</w:t>
                  </w:r>
                </w:p>
              </w:tc>
              <w:tc>
                <w:tcPr>
                  <w:tcW w:w="3755" w:type="dxa"/>
                  <w:vAlign w:val="center"/>
                </w:tcPr>
                <w:p w14:paraId="753E9382" w14:textId="77777777" w:rsidR="00CA3AE5" w:rsidRDefault="00192759" w:rsidP="004217A9">
                  <w:pPr>
                    <w:pStyle w:val="Tabellentext"/>
                    <w:rPr>
                      <w:szCs w:val="18"/>
                    </w:rPr>
                  </w:pPr>
                  <w:r>
                    <w:rPr>
                      <w:szCs w:val="18"/>
                    </w:rPr>
                    <w:t>RST_Gesamt</w:t>
                  </w:r>
                </w:p>
              </w:tc>
            </w:tr>
            <w:tr w:rsidR="00CA3AE5" w:rsidRPr="00743DF3" w14:paraId="29EB96F8" w14:textId="77777777" w:rsidTr="00D34D7F">
              <w:tc>
                <w:tcPr>
                  <w:tcW w:w="2125" w:type="dxa"/>
                  <w:tcBorders>
                    <w:top w:val="single" w:sz="4" w:space="0" w:color="BFBFBF" w:themeColor="background1" w:themeShade="BF"/>
                  </w:tcBorders>
                  <w:vAlign w:val="center"/>
                </w:tcPr>
                <w:p w14:paraId="353EEE6F" w14:textId="77777777" w:rsidR="00CA3AE5" w:rsidRPr="00A20477" w:rsidRDefault="00192759"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4A4DE8DF" w14:textId="77777777" w:rsidR="00CA3AE5" w:rsidRPr="00CD53BC" w:rsidRDefault="00192759" w:rsidP="004217A9">
                  <w:pPr>
                    <w:pStyle w:val="Tabellentext"/>
                    <w:rPr>
                      <w:szCs w:val="18"/>
                    </w:rPr>
                  </w:pPr>
                  <w:r>
                    <w:rPr>
                      <w:szCs w:val="18"/>
                    </w:rPr>
                    <w:t>Anzahl</w:t>
                  </w:r>
                </w:p>
              </w:tc>
            </w:tr>
            <w:tr w:rsidR="00CA3AE5" w:rsidRPr="00743DF3" w14:paraId="3ABD973B" w14:textId="77777777" w:rsidTr="00D34D7F">
              <w:tc>
                <w:tcPr>
                  <w:tcW w:w="2125" w:type="dxa"/>
                  <w:vAlign w:val="center"/>
                </w:tcPr>
                <w:p w14:paraId="4E0B6768" w14:textId="77777777" w:rsidR="00CA3AE5" w:rsidRDefault="00192759" w:rsidP="00CA3AE5">
                  <w:pPr>
                    <w:pStyle w:val="Tabellentext"/>
                    <w:rPr>
                      <w:szCs w:val="18"/>
                    </w:rPr>
                  </w:pPr>
                  <w:r>
                    <w:rPr>
                      <w:szCs w:val="18"/>
                    </w:rPr>
                    <w:t>Teildatensatz</w:t>
                  </w:r>
                  <w:r>
                    <w:rPr>
                      <w:szCs w:val="18"/>
                    </w:rPr>
                    <w:t>bezug</w:t>
                  </w:r>
                </w:p>
              </w:tc>
              <w:tc>
                <w:tcPr>
                  <w:tcW w:w="3755" w:type="dxa"/>
                  <w:vAlign w:val="center"/>
                </w:tcPr>
                <w:p w14:paraId="268AED47" w14:textId="77777777" w:rsidR="00CA3AE5" w:rsidRPr="001C3626" w:rsidRDefault="00192759" w:rsidP="004217A9">
                  <w:pPr>
                    <w:pStyle w:val="Tabellentext"/>
                    <w:rPr>
                      <w:szCs w:val="18"/>
                    </w:rPr>
                  </w:pPr>
                  <w:r>
                    <w:rPr>
                      <w:szCs w:val="18"/>
                    </w:rPr>
                    <w:t>RST:RST (Risikostatistik)</w:t>
                  </w:r>
                </w:p>
              </w:tc>
            </w:tr>
            <w:tr w:rsidR="00CA3AE5" w:rsidRPr="00743DF3" w14:paraId="73783E62" w14:textId="77777777" w:rsidTr="00D34D7F">
              <w:tc>
                <w:tcPr>
                  <w:tcW w:w="2125" w:type="dxa"/>
                  <w:vAlign w:val="center"/>
                </w:tcPr>
                <w:p w14:paraId="165F957E" w14:textId="77777777" w:rsidR="00CA3AE5" w:rsidRDefault="00192759" w:rsidP="00CA3AE5">
                  <w:pPr>
                    <w:pStyle w:val="Tabellentext"/>
                    <w:rPr>
                      <w:szCs w:val="18"/>
                    </w:rPr>
                  </w:pPr>
                  <w:r>
                    <w:rPr>
                      <w:szCs w:val="18"/>
                    </w:rPr>
                    <w:t>Zähler</w:t>
                  </w:r>
                </w:p>
              </w:tc>
              <w:tc>
                <w:tcPr>
                  <w:tcW w:w="3755" w:type="dxa"/>
                </w:tcPr>
                <w:p w14:paraId="6BF6BB31" w14:textId="77777777" w:rsidR="00CA3AE5" w:rsidRPr="00955893" w:rsidRDefault="00192759" w:rsidP="004217A9">
                  <w:pPr>
                    <w:pStyle w:val="CodeOhneSilbentrennung"/>
                    <w:rPr>
                      <w:rStyle w:val="Code"/>
                    </w:rPr>
                  </w:pPr>
                  <w:r>
                    <w:rPr>
                      <w:rStyle w:val="Code"/>
                    </w:rPr>
                    <w:t>TRUE</w:t>
                  </w:r>
                </w:p>
              </w:tc>
            </w:tr>
            <w:tr w:rsidR="00CA3AE5" w:rsidRPr="00743DF3" w14:paraId="258D3F2D" w14:textId="77777777" w:rsidTr="00D34D7F">
              <w:tc>
                <w:tcPr>
                  <w:tcW w:w="2125" w:type="dxa"/>
                  <w:vAlign w:val="center"/>
                </w:tcPr>
                <w:p w14:paraId="66FE31E8" w14:textId="77777777" w:rsidR="00CA3AE5" w:rsidRDefault="00192759" w:rsidP="00CA3AE5">
                  <w:pPr>
                    <w:pStyle w:val="Tabellentext"/>
                    <w:rPr>
                      <w:szCs w:val="18"/>
                    </w:rPr>
                  </w:pPr>
                  <w:r>
                    <w:rPr>
                      <w:szCs w:val="18"/>
                    </w:rPr>
                    <w:t>Nenner</w:t>
                  </w:r>
                </w:p>
              </w:tc>
              <w:tc>
                <w:tcPr>
                  <w:tcW w:w="3755" w:type="dxa"/>
                </w:tcPr>
                <w:p w14:paraId="40CD784F" w14:textId="77777777" w:rsidR="00CA3AE5" w:rsidRPr="00955893" w:rsidRDefault="00192759" w:rsidP="004217A9">
                  <w:pPr>
                    <w:pStyle w:val="CodeOhneSilbentrennung"/>
                    <w:rPr>
                      <w:rStyle w:val="Code"/>
                    </w:rPr>
                  </w:pPr>
                  <w:r>
                    <w:rPr>
                      <w:rStyle w:val="Code"/>
                    </w:rPr>
                    <w:t>fn_RSTDatensatzPlausibel</w:t>
                  </w:r>
                </w:p>
              </w:tc>
            </w:tr>
            <w:tr w:rsidR="00CA3AE5" w:rsidRPr="00AC590F" w14:paraId="18164CF4" w14:textId="77777777" w:rsidTr="00D34D7F">
              <w:tc>
                <w:tcPr>
                  <w:tcW w:w="2125" w:type="dxa"/>
                  <w:vAlign w:val="center"/>
                </w:tcPr>
                <w:p w14:paraId="36BD57F9" w14:textId="77777777" w:rsidR="00CA3AE5" w:rsidRPr="00AC590F" w:rsidRDefault="00192759" w:rsidP="00CA3AE5">
                  <w:pPr>
                    <w:pStyle w:val="Tabellentext"/>
                    <w:rPr>
                      <w:rFonts w:cstheme="minorHAnsi"/>
                      <w:szCs w:val="18"/>
                    </w:rPr>
                  </w:pPr>
                  <w:r w:rsidRPr="00AC590F">
                    <w:rPr>
                      <w:rFonts w:cs="Calibri"/>
                      <w:szCs w:val="18"/>
                    </w:rPr>
                    <w:t>Darstellung</w:t>
                  </w:r>
                </w:p>
              </w:tc>
              <w:tc>
                <w:tcPr>
                  <w:tcW w:w="3755" w:type="dxa"/>
                  <w:vAlign w:val="center"/>
                </w:tcPr>
                <w:p w14:paraId="18E4AEE5" w14:textId="77777777" w:rsidR="00CA3AE5" w:rsidRPr="00AC590F" w:rsidRDefault="00192759"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301F6A6B" w14:textId="77777777" w:rsidTr="00D34D7F">
              <w:tc>
                <w:tcPr>
                  <w:tcW w:w="2125" w:type="dxa"/>
                  <w:tcBorders>
                    <w:bottom w:val="single" w:sz="4" w:space="0" w:color="BFBFBF" w:themeColor="background1" w:themeShade="BF"/>
                  </w:tcBorders>
                  <w:vAlign w:val="center"/>
                </w:tcPr>
                <w:p w14:paraId="2A92E43D" w14:textId="77777777" w:rsidR="00CA3AE5" w:rsidRPr="00AC590F" w:rsidRDefault="00192759"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604AC975" w14:textId="77777777" w:rsidR="00CA3AE5" w:rsidRPr="00AC590F" w:rsidRDefault="00192759" w:rsidP="004217A9">
                  <w:pPr>
                    <w:pStyle w:val="Tabellentext"/>
                    <w:rPr>
                      <w:rFonts w:cstheme="minorHAnsi"/>
                      <w:szCs w:val="18"/>
                    </w:rPr>
                  </w:pPr>
                  <w:r>
                    <w:rPr>
                      <w:rFonts w:cs="Calibri"/>
                      <w:szCs w:val="18"/>
                    </w:rPr>
                    <w:t>-</w:t>
                  </w:r>
                </w:p>
              </w:tc>
            </w:tr>
          </w:tbl>
          <w:p w14:paraId="40424757" w14:textId="77777777" w:rsidR="00CA3AE5" w:rsidRPr="00E3098F" w:rsidRDefault="00192759"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2883F8A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47D8A2" w14:textId="77777777" w:rsidR="00CA3AE5" w:rsidRPr="00E37ACC" w:rsidRDefault="00192759" w:rsidP="00CA3AE5">
            <w:pPr>
              <w:pStyle w:val="Tabellenkopf"/>
            </w:pPr>
            <w:r w:rsidRPr="00E37ACC">
              <w:t>Verwendete Funktionen</w:t>
            </w:r>
          </w:p>
        </w:tc>
        <w:tc>
          <w:tcPr>
            <w:tcW w:w="5885" w:type="dxa"/>
          </w:tcPr>
          <w:p w14:paraId="734E93AB" w14:textId="77777777" w:rsidR="00926BD3" w:rsidRPr="00926BD3" w:rsidRDefault="00192759"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fn_DEKDatensatzPlausibel</w:t>
            </w:r>
            <w:r>
              <w:rPr>
                <w:rStyle w:val="Code"/>
                <w:rFonts w:cs="Arial"/>
                <w:szCs w:val="21"/>
              </w:rPr>
              <w:br/>
              <w:t>fn_DEKGrad_2</w:t>
            </w:r>
            <w:r>
              <w:rPr>
                <w:rStyle w:val="Code"/>
                <w:rFonts w:cs="Arial"/>
                <w:szCs w:val="21"/>
              </w:rPr>
              <w:br/>
              <w:t>fn_DEKGrad_2bis4</w:t>
            </w:r>
            <w:r>
              <w:rPr>
                <w:rStyle w:val="Code"/>
                <w:rFonts w:cs="Arial"/>
                <w:szCs w:val="21"/>
              </w:rPr>
              <w:br/>
              <w:t>fn_DEKGrad_3</w:t>
            </w:r>
            <w:r>
              <w:rPr>
                <w:rStyle w:val="Code"/>
                <w:rFonts w:cs="Arial"/>
                <w:szCs w:val="21"/>
              </w:rPr>
              <w:br/>
              <w:t>fn_DEKGrad_4</w:t>
            </w:r>
            <w:r>
              <w:rPr>
                <w:rStyle w:val="Code"/>
                <w:rFonts w:cs="Arial"/>
                <w:szCs w:val="21"/>
              </w:rPr>
              <w:br/>
              <w:t>fn_DEKGrad_nnb</w:t>
            </w:r>
            <w:r>
              <w:rPr>
                <w:rStyle w:val="Code"/>
                <w:rFonts w:cs="Arial"/>
                <w:szCs w:val="21"/>
              </w:rPr>
              <w:br/>
              <w:t>fn_DEKnichtPOA</w:t>
            </w:r>
            <w:r>
              <w:rPr>
                <w:rStyle w:val="Code"/>
                <w:rFonts w:cs="Arial"/>
                <w:szCs w:val="21"/>
              </w:rPr>
              <w:br/>
              <w:t>RST: fn_RSTDatensatzPlausibel</w:t>
            </w:r>
          </w:p>
        </w:tc>
      </w:tr>
      <w:tr w:rsidR="00CA3AE5" w14:paraId="1BBC3A5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E6663F" w14:textId="77777777" w:rsidR="00CA3AE5" w:rsidRPr="00E37ACC" w:rsidRDefault="00192759" w:rsidP="00CA3AE5">
            <w:pPr>
              <w:pStyle w:val="Tabellenkopf"/>
            </w:pPr>
            <w:r w:rsidRPr="00E37ACC">
              <w:t>Verwendete Listen</w:t>
            </w:r>
          </w:p>
        </w:tc>
        <w:tc>
          <w:tcPr>
            <w:tcW w:w="5885" w:type="dxa"/>
          </w:tcPr>
          <w:p w14:paraId="46ED6158" w14:textId="77777777" w:rsidR="00CA3AE5" w:rsidRPr="00926BD3" w:rsidRDefault="00192759" w:rsidP="00AA7D5D">
            <w:pPr>
              <w:pStyle w:val="CodeOhneSilbentrennung"/>
              <w:cnfStyle w:val="000000000000" w:firstRow="0" w:lastRow="0" w:firstColumn="0" w:lastColumn="0" w:oddVBand="0" w:evenVBand="0" w:oddHBand="0" w:evenHBand="0" w:firstRowFirstColumn="0" w:firstRowLastColumn="0" w:lastRowFirstColumn="0" w:lastRowLastColumn="0"/>
            </w:pPr>
            <w:r>
              <w:t>ICD_DekGrad_2</w:t>
            </w:r>
            <w:r>
              <w:br/>
              <w:t>ICD_DekGrad_3</w:t>
            </w:r>
            <w:r>
              <w:br/>
              <w:t>ICD_DekGrad_4</w:t>
            </w:r>
            <w:r>
              <w:br/>
              <w:t>ICD_DekGrad_nnb</w:t>
            </w:r>
          </w:p>
        </w:tc>
      </w:tr>
      <w:tr w:rsidR="00CA3AE5" w14:paraId="654D53F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181A57" w14:textId="77777777" w:rsidR="00CA3AE5" w:rsidRPr="00E37ACC" w:rsidRDefault="00192759" w:rsidP="00CA3AE5">
            <w:pPr>
              <w:pStyle w:val="Tabellenkopf"/>
            </w:pPr>
            <w:r>
              <w:t>Darstellung</w:t>
            </w:r>
          </w:p>
        </w:tc>
        <w:tc>
          <w:tcPr>
            <w:tcW w:w="5885" w:type="dxa"/>
          </w:tcPr>
          <w:p w14:paraId="7AB74E8C" w14:textId="77777777" w:rsidR="00CA3AE5" w:rsidRPr="00DD70A1" w:rsidRDefault="0019275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5615C9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9BBF97" w14:textId="77777777" w:rsidR="00CA3AE5" w:rsidRPr="00E37ACC" w:rsidRDefault="00192759" w:rsidP="00CA3AE5">
            <w:pPr>
              <w:pStyle w:val="Tabellenkopf"/>
            </w:pPr>
            <w:r>
              <w:t>Grafik</w:t>
            </w:r>
          </w:p>
        </w:tc>
        <w:tc>
          <w:tcPr>
            <w:tcW w:w="5885" w:type="dxa"/>
          </w:tcPr>
          <w:p w14:paraId="0C11E3EB" w14:textId="77777777" w:rsidR="00CA3AE5" w:rsidRPr="00DD70A1" w:rsidRDefault="0019275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082BEA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2A5C8F" w14:textId="77777777" w:rsidR="00CA3AE5" w:rsidRPr="00E37ACC" w:rsidRDefault="00192759" w:rsidP="00CA3AE5">
            <w:pPr>
              <w:pStyle w:val="Tabellenkopf"/>
            </w:pPr>
            <w:r>
              <w:t>Vergleichbarkeit mit Vorjahresergebnissen</w:t>
            </w:r>
          </w:p>
        </w:tc>
        <w:tc>
          <w:tcPr>
            <w:tcW w:w="5885" w:type="dxa"/>
          </w:tcPr>
          <w:p w14:paraId="2B2DA0E8" w14:textId="77777777" w:rsidR="00CA3AE5" w:rsidRDefault="00192759" w:rsidP="00CA3AE5">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02D89C08" w14:textId="77777777" w:rsidR="009E1781" w:rsidRDefault="00192759" w:rsidP="00AA7E2B">
      <w:pPr>
        <w:pStyle w:val="Tabellentext"/>
        <w:spacing w:before="0" w:after="0" w:line="20" w:lineRule="exact"/>
        <w:ind w:left="0" w:right="0"/>
      </w:pPr>
    </w:p>
    <w:p w14:paraId="4AE69B73" w14:textId="77777777" w:rsidR="001B3E99" w:rsidRDefault="001B3E99">
      <w:pPr>
        <w:sectPr w:rsidR="001B3E99" w:rsidSect="00AD6E6F">
          <w:pgSz w:w="11906" w:h="16838"/>
          <w:pgMar w:top="1418" w:right="1134" w:bottom="1418" w:left="1701" w:header="454" w:footer="737" w:gutter="0"/>
          <w:cols w:space="708"/>
          <w:docGrid w:linePitch="360"/>
        </w:sectPr>
      </w:pPr>
    </w:p>
    <w:p w14:paraId="0BE65BA1" w14:textId="77777777" w:rsidR="00D40AF7" w:rsidRDefault="00192759" w:rsidP="00CC206C">
      <w:pPr>
        <w:pStyle w:val="Absatzberschriftebene2nurinNavigation"/>
      </w:pPr>
      <w:r>
        <w:lastRenderedPageBreak/>
        <w:t>Literatur</w:t>
      </w:r>
    </w:p>
    <w:p w14:paraId="1F55F998" w14:textId="77777777" w:rsidR="00370A14" w:rsidRPr="00370A14" w:rsidRDefault="00192759" w:rsidP="00B749F9">
      <w:pPr>
        <w:pStyle w:val="Literatur"/>
      </w:pPr>
      <w:r>
        <w:t>DNQP [Deutsches Netzwerk für Qualitätsentwicklung in der Pflege]; Hrsg. (2017): Expertenstandard Dekubitusprophylaxe in der Pflege. 2. Aktualisierung. Osnabrück: Hochschule Osnabrück, Fakultät für Wirtschafts- und Sozial</w:t>
      </w:r>
      <w:r>
        <w:t>wissenschaften. ISBN: 978-3-00-009033-2.</w:t>
      </w:r>
    </w:p>
    <w:p w14:paraId="40550859" w14:textId="77777777" w:rsidR="001B3E99" w:rsidRDefault="001B3E99">
      <w:pPr>
        <w:sectPr w:rsidR="001B3E99" w:rsidSect="00AA7698">
          <w:headerReference w:type="even" r:id="rId71"/>
          <w:headerReference w:type="default" r:id="rId72"/>
          <w:footerReference w:type="even" r:id="rId73"/>
          <w:footerReference w:type="default" r:id="rId74"/>
          <w:headerReference w:type="first" r:id="rId75"/>
          <w:footerReference w:type="first" r:id="rId76"/>
          <w:pgSz w:w="11906" w:h="16838"/>
          <w:pgMar w:top="1418" w:right="1134" w:bottom="1418" w:left="1701" w:header="454" w:footer="737" w:gutter="0"/>
          <w:cols w:space="708"/>
          <w:docGrid w:linePitch="360"/>
        </w:sectPr>
      </w:pPr>
    </w:p>
    <w:p w14:paraId="192E06CA" w14:textId="77777777" w:rsidR="00D6289D" w:rsidRPr="00D6289D" w:rsidRDefault="00192759" w:rsidP="00D6289D">
      <w:pPr>
        <w:pStyle w:val="berschrift1ohneGliederung"/>
      </w:pPr>
      <w:bookmarkStart w:id="33" w:name="_Toc38892950"/>
      <w:r w:rsidRPr="00CB49A6">
        <w:lastRenderedPageBreak/>
        <w:t>Anhang</w:t>
      </w:r>
      <w:r>
        <w:t xml:space="preserve"> </w:t>
      </w:r>
      <w:r>
        <w:t>I</w:t>
      </w:r>
      <w:r>
        <w:t xml:space="preserve">: </w:t>
      </w:r>
      <w:r>
        <w:t>Schlüssel (Spezifikation)</w:t>
      </w:r>
      <w:bookmarkEnd w:id="33"/>
    </w:p>
    <w:p w14:paraId="15C73FAA" w14:textId="77777777" w:rsidR="00A36F56" w:rsidRPr="00A36F56" w:rsidRDefault="00192759" w:rsidP="00A36F56">
      <w:r>
        <w:t>Keine Schlüssel in Verwendung.</w:t>
      </w:r>
    </w:p>
    <w:p w14:paraId="17E20CCA" w14:textId="77777777" w:rsidR="001B3E99" w:rsidRDefault="001B3E99">
      <w:pPr>
        <w:sectPr w:rsidR="001B3E99" w:rsidSect="00D72693">
          <w:headerReference w:type="even" r:id="rId77"/>
          <w:headerReference w:type="default" r:id="rId78"/>
          <w:footerReference w:type="even" r:id="rId79"/>
          <w:footerReference w:type="default" r:id="rId80"/>
          <w:headerReference w:type="first" r:id="rId81"/>
          <w:footerReference w:type="first" r:id="rId82"/>
          <w:pgSz w:w="11906" w:h="16838"/>
          <w:pgMar w:top="1134" w:right="1418" w:bottom="1134" w:left="1418" w:header="567" w:footer="737" w:gutter="0"/>
          <w:cols w:space="708"/>
          <w:docGrid w:linePitch="360"/>
        </w:sectPr>
      </w:pPr>
    </w:p>
    <w:p w14:paraId="5611656B" w14:textId="77777777" w:rsidR="00D6289D" w:rsidRPr="00D6289D" w:rsidRDefault="00192759" w:rsidP="00D6289D">
      <w:pPr>
        <w:pStyle w:val="berschrift1ohneGliederung"/>
      </w:pPr>
      <w:bookmarkStart w:id="34" w:name="_Toc38892951"/>
      <w:r w:rsidRPr="00CB49A6">
        <w:lastRenderedPageBreak/>
        <w:t>Anhang</w:t>
      </w:r>
      <w:r>
        <w:t xml:space="preserve"> I</w:t>
      </w:r>
      <w:r>
        <w:t>I</w:t>
      </w:r>
      <w:r>
        <w:t>: Listen</w:t>
      </w:r>
      <w:bookmarkEnd w:id="34"/>
    </w:p>
    <w:tbl>
      <w:tblPr>
        <w:tblStyle w:val="IQTIGStandard"/>
        <w:tblW w:w="14352" w:type="dxa"/>
        <w:tblLook w:val="0420" w:firstRow="1" w:lastRow="0" w:firstColumn="0" w:lastColumn="0" w:noHBand="0" w:noVBand="1"/>
      </w:tblPr>
      <w:tblGrid>
        <w:gridCol w:w="3402"/>
        <w:gridCol w:w="1276"/>
        <w:gridCol w:w="4253"/>
        <w:gridCol w:w="5421"/>
      </w:tblGrid>
      <w:tr w:rsidR="00A36F56" w:rsidRPr="009E2B0C" w14:paraId="2C15AAC8" w14:textId="77777777" w:rsidTr="00C50D8E">
        <w:trPr>
          <w:cnfStyle w:val="100000000000" w:firstRow="1" w:lastRow="0" w:firstColumn="0" w:lastColumn="0" w:oddVBand="0" w:evenVBand="0" w:oddHBand="0" w:evenHBand="0" w:firstRowFirstColumn="0" w:firstRowLastColumn="0" w:lastRowFirstColumn="0" w:lastRowLastColumn="0"/>
          <w:trHeight w:val="370"/>
          <w:tblHeader/>
        </w:trPr>
        <w:tc>
          <w:tcPr>
            <w:tcW w:w="3402" w:type="dxa"/>
          </w:tcPr>
          <w:p w14:paraId="746C9103" w14:textId="77777777" w:rsidR="00A36F56" w:rsidRPr="009E2B0C" w:rsidRDefault="00192759" w:rsidP="004A2346">
            <w:pPr>
              <w:pStyle w:val="Tabellenkopf"/>
            </w:pPr>
            <w:r w:rsidRPr="009913D0">
              <w:t>Listenname</w:t>
            </w:r>
          </w:p>
        </w:tc>
        <w:tc>
          <w:tcPr>
            <w:tcW w:w="1276" w:type="dxa"/>
          </w:tcPr>
          <w:p w14:paraId="04040373" w14:textId="77777777" w:rsidR="00A36F56" w:rsidRPr="009E2B0C" w:rsidRDefault="00192759" w:rsidP="004A2346">
            <w:pPr>
              <w:pStyle w:val="Tabellenkopf"/>
            </w:pPr>
            <w:r>
              <w:t>Typ</w:t>
            </w:r>
          </w:p>
        </w:tc>
        <w:tc>
          <w:tcPr>
            <w:tcW w:w="4253" w:type="dxa"/>
          </w:tcPr>
          <w:p w14:paraId="290500DC" w14:textId="77777777" w:rsidR="00A36F56" w:rsidRPr="009E2B0C" w:rsidRDefault="00192759" w:rsidP="004A2346">
            <w:pPr>
              <w:pStyle w:val="Tabellenkopf"/>
            </w:pPr>
            <w:r>
              <w:t>Beschreibung</w:t>
            </w:r>
          </w:p>
        </w:tc>
        <w:tc>
          <w:tcPr>
            <w:tcW w:w="5421" w:type="dxa"/>
          </w:tcPr>
          <w:p w14:paraId="3FFEC699" w14:textId="77777777" w:rsidR="00A36F56" w:rsidRPr="009E2B0C" w:rsidRDefault="00192759" w:rsidP="004A2346">
            <w:pPr>
              <w:pStyle w:val="Tabellenkopf"/>
            </w:pPr>
            <w:r>
              <w:t>Werte</w:t>
            </w:r>
          </w:p>
        </w:tc>
      </w:tr>
      <w:tr w:rsidR="00A36F56" w:rsidRPr="00743DF3" w14:paraId="315F1D5A"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56459445" w14:textId="77777777" w:rsidR="00A36F56" w:rsidRPr="00743DF3" w:rsidRDefault="00192759" w:rsidP="004A2346">
            <w:pPr>
              <w:pStyle w:val="Tabellentext"/>
            </w:pPr>
            <w:r>
              <w:t>ICD_DekGrad_2</w:t>
            </w:r>
          </w:p>
        </w:tc>
        <w:tc>
          <w:tcPr>
            <w:tcW w:w="1276" w:type="dxa"/>
          </w:tcPr>
          <w:p w14:paraId="4655FE32" w14:textId="77777777" w:rsidR="00A36F56" w:rsidRPr="00743DF3" w:rsidRDefault="00192759" w:rsidP="004A2346">
            <w:pPr>
              <w:pStyle w:val="Tabellentext"/>
            </w:pPr>
            <w:r>
              <w:t>ICD</w:t>
            </w:r>
          </w:p>
        </w:tc>
        <w:tc>
          <w:tcPr>
            <w:tcW w:w="4253" w:type="dxa"/>
          </w:tcPr>
          <w:p w14:paraId="6C05A9EA" w14:textId="77777777" w:rsidR="00A36F56" w:rsidRPr="00743DF3" w:rsidRDefault="00192759" w:rsidP="004A2346">
            <w:pPr>
              <w:pStyle w:val="Tabellentext"/>
            </w:pPr>
            <w:r>
              <w:t>Dekubitus, Grad / Kategorie 2</w:t>
            </w:r>
          </w:p>
        </w:tc>
        <w:tc>
          <w:tcPr>
            <w:tcW w:w="5421" w:type="dxa"/>
          </w:tcPr>
          <w:p w14:paraId="30546979" w14:textId="77777777" w:rsidR="00A36F56" w:rsidRPr="008F64E3" w:rsidRDefault="00192759" w:rsidP="007B6F69">
            <w:pPr>
              <w:pStyle w:val="CodeOhneSilbentrennung"/>
              <w:rPr>
                <w:rStyle w:val="Code"/>
              </w:rPr>
            </w:pPr>
            <w:r>
              <w:rPr>
                <w:rStyle w:val="Code"/>
              </w:rPr>
              <w:t>L89.1%</w:t>
            </w:r>
          </w:p>
        </w:tc>
      </w:tr>
      <w:tr w:rsidR="00A36F56" w:rsidRPr="00743DF3" w14:paraId="02D0DBEA"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28F5C9BB" w14:textId="77777777" w:rsidR="00A36F56" w:rsidRPr="00743DF3" w:rsidRDefault="00192759" w:rsidP="004A2346">
            <w:pPr>
              <w:pStyle w:val="Tabellentext"/>
            </w:pPr>
            <w:r>
              <w:t>ICD_DekGrad_3</w:t>
            </w:r>
          </w:p>
        </w:tc>
        <w:tc>
          <w:tcPr>
            <w:tcW w:w="1276" w:type="dxa"/>
          </w:tcPr>
          <w:p w14:paraId="7848E212" w14:textId="77777777" w:rsidR="00A36F56" w:rsidRPr="00743DF3" w:rsidRDefault="00192759" w:rsidP="004A2346">
            <w:pPr>
              <w:pStyle w:val="Tabellentext"/>
            </w:pPr>
            <w:r>
              <w:t>ICD</w:t>
            </w:r>
          </w:p>
        </w:tc>
        <w:tc>
          <w:tcPr>
            <w:tcW w:w="4253" w:type="dxa"/>
          </w:tcPr>
          <w:p w14:paraId="1F15D642" w14:textId="77777777" w:rsidR="00A36F56" w:rsidRPr="00743DF3" w:rsidRDefault="00192759" w:rsidP="004A2346">
            <w:pPr>
              <w:pStyle w:val="Tabellentext"/>
            </w:pPr>
            <w:r>
              <w:t>Dekubitus, Grad / Kategorie 3</w:t>
            </w:r>
          </w:p>
        </w:tc>
        <w:tc>
          <w:tcPr>
            <w:tcW w:w="5421" w:type="dxa"/>
          </w:tcPr>
          <w:p w14:paraId="23C9766C" w14:textId="77777777" w:rsidR="00A36F56" w:rsidRPr="008F64E3" w:rsidRDefault="00192759" w:rsidP="007B6F69">
            <w:pPr>
              <w:pStyle w:val="CodeOhneSilbentrennung"/>
              <w:rPr>
                <w:rStyle w:val="Code"/>
              </w:rPr>
            </w:pPr>
            <w:r>
              <w:rPr>
                <w:rStyle w:val="Code"/>
              </w:rPr>
              <w:t>L89.2%</w:t>
            </w:r>
          </w:p>
        </w:tc>
      </w:tr>
      <w:tr w:rsidR="00A36F56" w:rsidRPr="00743DF3" w14:paraId="5F49E0F8"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219148D9" w14:textId="77777777" w:rsidR="00A36F56" w:rsidRPr="00743DF3" w:rsidRDefault="00192759" w:rsidP="004A2346">
            <w:pPr>
              <w:pStyle w:val="Tabellentext"/>
            </w:pPr>
            <w:r>
              <w:t>ICD_DekGrad_4</w:t>
            </w:r>
          </w:p>
        </w:tc>
        <w:tc>
          <w:tcPr>
            <w:tcW w:w="1276" w:type="dxa"/>
          </w:tcPr>
          <w:p w14:paraId="5DA46015" w14:textId="77777777" w:rsidR="00A36F56" w:rsidRPr="00743DF3" w:rsidRDefault="00192759" w:rsidP="004A2346">
            <w:pPr>
              <w:pStyle w:val="Tabellentext"/>
            </w:pPr>
            <w:r>
              <w:t>ICD</w:t>
            </w:r>
          </w:p>
        </w:tc>
        <w:tc>
          <w:tcPr>
            <w:tcW w:w="4253" w:type="dxa"/>
          </w:tcPr>
          <w:p w14:paraId="0606FFC4" w14:textId="77777777" w:rsidR="00A36F56" w:rsidRPr="00743DF3" w:rsidRDefault="00192759" w:rsidP="004A2346">
            <w:pPr>
              <w:pStyle w:val="Tabellentext"/>
            </w:pPr>
            <w:r>
              <w:t>Dekubitus, Grad / Kategorie 4</w:t>
            </w:r>
          </w:p>
        </w:tc>
        <w:tc>
          <w:tcPr>
            <w:tcW w:w="5421" w:type="dxa"/>
          </w:tcPr>
          <w:p w14:paraId="558EB886" w14:textId="77777777" w:rsidR="00A36F56" w:rsidRPr="008F64E3" w:rsidRDefault="00192759" w:rsidP="007B6F69">
            <w:pPr>
              <w:pStyle w:val="CodeOhneSilbentrennung"/>
              <w:rPr>
                <w:rStyle w:val="Code"/>
              </w:rPr>
            </w:pPr>
            <w:r>
              <w:rPr>
                <w:rStyle w:val="Code"/>
              </w:rPr>
              <w:t>L89.3%</w:t>
            </w:r>
          </w:p>
        </w:tc>
      </w:tr>
      <w:tr w:rsidR="00A36F56" w:rsidRPr="00743DF3" w14:paraId="4ADAAC1B"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30486056" w14:textId="77777777" w:rsidR="00A36F56" w:rsidRPr="00743DF3" w:rsidRDefault="00192759" w:rsidP="004A2346">
            <w:pPr>
              <w:pStyle w:val="Tabellentext"/>
            </w:pPr>
            <w:r>
              <w:t>ICD_DekGrad_nnb</w:t>
            </w:r>
          </w:p>
        </w:tc>
        <w:tc>
          <w:tcPr>
            <w:tcW w:w="1276" w:type="dxa"/>
          </w:tcPr>
          <w:p w14:paraId="63A49FB4" w14:textId="77777777" w:rsidR="00A36F56" w:rsidRPr="00743DF3" w:rsidRDefault="00192759" w:rsidP="004A2346">
            <w:pPr>
              <w:pStyle w:val="Tabellentext"/>
            </w:pPr>
            <w:r>
              <w:t>ICD</w:t>
            </w:r>
          </w:p>
        </w:tc>
        <w:tc>
          <w:tcPr>
            <w:tcW w:w="4253" w:type="dxa"/>
          </w:tcPr>
          <w:p w14:paraId="3D8F9BC6" w14:textId="77777777" w:rsidR="00A36F56" w:rsidRPr="00743DF3" w:rsidRDefault="00192759" w:rsidP="004A2346">
            <w:pPr>
              <w:pStyle w:val="Tabellentext"/>
            </w:pPr>
            <w:r>
              <w:t>Dekubitus, Grad / Kategorie nicht näher bezeichnet</w:t>
            </w:r>
          </w:p>
        </w:tc>
        <w:tc>
          <w:tcPr>
            <w:tcW w:w="5421" w:type="dxa"/>
          </w:tcPr>
          <w:p w14:paraId="4957DD89" w14:textId="77777777" w:rsidR="00A36F56" w:rsidRPr="008F64E3" w:rsidRDefault="00192759" w:rsidP="007B6F69">
            <w:pPr>
              <w:pStyle w:val="CodeOhneSilbentrennung"/>
              <w:rPr>
                <w:rStyle w:val="Code"/>
              </w:rPr>
            </w:pPr>
            <w:r>
              <w:rPr>
                <w:rStyle w:val="Code"/>
              </w:rPr>
              <w:t>L89.9%</w:t>
            </w:r>
          </w:p>
        </w:tc>
      </w:tr>
    </w:tbl>
    <w:p w14:paraId="420971C2" w14:textId="77777777" w:rsidR="001B3E99" w:rsidRDefault="001B3E99">
      <w:pPr>
        <w:sectPr w:rsidR="001B3E99" w:rsidSect="00FB2C83">
          <w:headerReference w:type="even" r:id="rId83"/>
          <w:headerReference w:type="default" r:id="rId84"/>
          <w:footerReference w:type="even" r:id="rId85"/>
          <w:footerReference w:type="default" r:id="rId86"/>
          <w:headerReference w:type="first" r:id="rId87"/>
          <w:footerReference w:type="first" r:id="rId88"/>
          <w:pgSz w:w="16838" w:h="11906" w:orient="landscape"/>
          <w:pgMar w:top="1418" w:right="1134" w:bottom="1418" w:left="1134" w:header="567" w:footer="737" w:gutter="0"/>
          <w:cols w:space="708"/>
          <w:docGrid w:linePitch="360"/>
        </w:sectPr>
      </w:pPr>
    </w:p>
    <w:p w14:paraId="7F5DF32B" w14:textId="77777777" w:rsidR="00AB192A" w:rsidRPr="00466442" w:rsidRDefault="00192759" w:rsidP="00466442">
      <w:pPr>
        <w:pStyle w:val="berschrift1ohneGliederung"/>
      </w:pPr>
      <w:bookmarkStart w:id="35" w:name="_Toc38892952"/>
      <w:r w:rsidRPr="00466442">
        <w:lastRenderedPageBreak/>
        <w:t>Anhang</w:t>
      </w:r>
      <w:r>
        <w:t xml:space="preserve"> I</w:t>
      </w:r>
      <w:r>
        <w:t>I</w:t>
      </w:r>
      <w:r>
        <w:t>I</w:t>
      </w:r>
      <w:r w:rsidRPr="00466442">
        <w:t xml:space="preserve">: </w:t>
      </w:r>
      <w:r>
        <w:t>Vorberechnungen</w:t>
      </w:r>
      <w:bookmarkEnd w:id="35"/>
    </w:p>
    <w:tbl>
      <w:tblPr>
        <w:tblStyle w:val="IQTIGStandard"/>
        <w:tblW w:w="14351" w:type="dxa"/>
        <w:tblLook w:val="0420" w:firstRow="1" w:lastRow="0" w:firstColumn="0" w:lastColumn="0" w:noHBand="0" w:noVBand="1"/>
      </w:tblPr>
      <w:tblGrid>
        <w:gridCol w:w="3587"/>
        <w:gridCol w:w="1375"/>
        <w:gridCol w:w="5801"/>
        <w:gridCol w:w="3588"/>
      </w:tblGrid>
      <w:tr w:rsidR="00AB192A" w:rsidRPr="009E2B0C" w14:paraId="1FC5927C" w14:textId="77777777" w:rsidTr="00C559B2">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5246B4B4" w14:textId="77777777" w:rsidR="00AB192A" w:rsidRPr="009E2B0C" w:rsidRDefault="00192759" w:rsidP="006855FA">
            <w:pPr>
              <w:pStyle w:val="Tabellenkopf"/>
            </w:pPr>
            <w:r>
              <w:t>Vorberechnung</w:t>
            </w:r>
          </w:p>
        </w:tc>
        <w:tc>
          <w:tcPr>
            <w:tcW w:w="1375" w:type="dxa"/>
          </w:tcPr>
          <w:p w14:paraId="7D8F2F6F" w14:textId="77777777" w:rsidR="00AB192A" w:rsidRPr="009E2B0C" w:rsidRDefault="00192759" w:rsidP="006855FA">
            <w:pPr>
              <w:pStyle w:val="Tabellenkopf"/>
            </w:pPr>
            <w:r>
              <w:t>Dimension</w:t>
            </w:r>
          </w:p>
        </w:tc>
        <w:tc>
          <w:tcPr>
            <w:tcW w:w="5801" w:type="dxa"/>
          </w:tcPr>
          <w:p w14:paraId="791BB18D" w14:textId="77777777" w:rsidR="00AB192A" w:rsidRPr="009E2B0C" w:rsidRDefault="00192759" w:rsidP="006855FA">
            <w:pPr>
              <w:pStyle w:val="Tabellenkopf"/>
            </w:pPr>
            <w:r>
              <w:t>Beschreibung</w:t>
            </w:r>
          </w:p>
        </w:tc>
        <w:tc>
          <w:tcPr>
            <w:tcW w:w="3588" w:type="dxa"/>
          </w:tcPr>
          <w:p w14:paraId="367774B8" w14:textId="77777777" w:rsidR="00AB192A" w:rsidRPr="009E2B0C" w:rsidRDefault="00192759" w:rsidP="006855FA">
            <w:pPr>
              <w:pStyle w:val="Tabellenkopf"/>
            </w:pPr>
            <w:r>
              <w:t>Wert</w:t>
            </w:r>
          </w:p>
        </w:tc>
      </w:tr>
      <w:tr w:rsidR="00AB192A" w:rsidRPr="00743DF3" w14:paraId="5B521AA9" w14:textId="77777777" w:rsidTr="00C559B2">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79915824" w14:textId="77777777" w:rsidR="00AB192A" w:rsidRPr="00743DF3" w:rsidRDefault="00192759" w:rsidP="00C559B2">
            <w:pPr>
              <w:pStyle w:val="Tabellentext"/>
            </w:pPr>
            <w:r>
              <w:t>Auswertungsjahr</w:t>
            </w:r>
          </w:p>
        </w:tc>
        <w:tc>
          <w:tcPr>
            <w:tcW w:w="1375" w:type="dxa"/>
          </w:tcPr>
          <w:p w14:paraId="57EF46A7" w14:textId="77777777" w:rsidR="00AB192A" w:rsidRPr="00743DF3" w:rsidRDefault="00192759" w:rsidP="00C559B2">
            <w:pPr>
              <w:pStyle w:val="Tabellentext"/>
            </w:pPr>
            <w:r>
              <w:t>Gesamt</w:t>
            </w:r>
          </w:p>
        </w:tc>
        <w:tc>
          <w:tcPr>
            <w:tcW w:w="5801" w:type="dxa"/>
          </w:tcPr>
          <w:p w14:paraId="11764BF6" w14:textId="77777777" w:rsidR="00AB192A" w:rsidRPr="00743DF3" w:rsidRDefault="00192759" w:rsidP="006855FA">
            <w:pPr>
              <w:pStyle w:val="Tabellentext"/>
            </w:pPr>
            <w:r>
              <w:t>Hilfsvariable zur Bestimmung des Jahres, dem ein Datensatz in der Auswertung zugeordnet wird. Dies dient der Abgrenzung der Datensätze des Vorjahres zum ausgewerteten Jahr.</w:t>
            </w:r>
          </w:p>
        </w:tc>
        <w:tc>
          <w:tcPr>
            <w:tcW w:w="3588" w:type="dxa"/>
          </w:tcPr>
          <w:p w14:paraId="024CE74D" w14:textId="77777777" w:rsidR="00AB192A" w:rsidRPr="00E0729E" w:rsidRDefault="00192759" w:rsidP="00C559B2">
            <w:pPr>
              <w:pStyle w:val="Tabellentext"/>
            </w:pPr>
            <w:r>
              <w:t>2019</w:t>
            </w:r>
          </w:p>
        </w:tc>
      </w:tr>
    </w:tbl>
    <w:p w14:paraId="77D5AD3F" w14:textId="77777777" w:rsidR="001B3E99" w:rsidRDefault="001B3E99">
      <w:pPr>
        <w:sectPr w:rsidR="001B3E99" w:rsidSect="00F06857">
          <w:headerReference w:type="even" r:id="rId89"/>
          <w:headerReference w:type="default" r:id="rId90"/>
          <w:footerReference w:type="even" r:id="rId91"/>
          <w:footerReference w:type="default" r:id="rId92"/>
          <w:headerReference w:type="first" r:id="rId93"/>
          <w:footerReference w:type="first" r:id="rId94"/>
          <w:pgSz w:w="16838" w:h="11906" w:orient="landscape" w:code="9"/>
          <w:pgMar w:top="1418" w:right="1134" w:bottom="1418" w:left="1134" w:header="567" w:footer="737" w:gutter="0"/>
          <w:cols w:space="708"/>
          <w:docGrid w:linePitch="360"/>
        </w:sectPr>
      </w:pPr>
    </w:p>
    <w:p w14:paraId="5B643149" w14:textId="77777777" w:rsidR="00AB192A" w:rsidRPr="00466442" w:rsidRDefault="00192759" w:rsidP="008F6DCE">
      <w:pPr>
        <w:pStyle w:val="berschrift1ohneGliederung"/>
        <w:tabs>
          <w:tab w:val="left" w:pos="3544"/>
          <w:tab w:val="left" w:pos="5245"/>
        </w:tabs>
      </w:pPr>
      <w:bookmarkStart w:id="36" w:name="_Toc38892953"/>
      <w:r w:rsidRPr="00466442">
        <w:lastRenderedPageBreak/>
        <w:t>Anhang</w:t>
      </w:r>
      <w:r>
        <w:t xml:space="preserve"> I</w:t>
      </w:r>
      <w:r>
        <w:t>V</w:t>
      </w:r>
      <w:r w:rsidRPr="00466442">
        <w:t xml:space="preserve">: </w:t>
      </w:r>
      <w:r w:rsidRPr="00466442">
        <w:t>Funktionen</w:t>
      </w:r>
      <w:bookmarkEnd w:id="36"/>
    </w:p>
    <w:tbl>
      <w:tblPr>
        <w:tblStyle w:val="IQTIGStandard"/>
        <w:tblW w:w="14351" w:type="dxa"/>
        <w:tblLook w:val="0420" w:firstRow="1" w:lastRow="0" w:firstColumn="0" w:lastColumn="0" w:noHBand="0" w:noVBand="1"/>
      </w:tblPr>
      <w:tblGrid>
        <w:gridCol w:w="3587"/>
        <w:gridCol w:w="949"/>
        <w:gridCol w:w="3828"/>
        <w:gridCol w:w="5987"/>
      </w:tblGrid>
      <w:tr w:rsidR="00AB192A" w:rsidRPr="009E2B0C" w14:paraId="3606EE44" w14:textId="77777777" w:rsidTr="002972C7">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2DC3B0D6" w14:textId="77777777" w:rsidR="00AB192A" w:rsidRPr="009E2B0C" w:rsidRDefault="00192759" w:rsidP="006855FA">
            <w:pPr>
              <w:pStyle w:val="Tabellenkopf"/>
            </w:pPr>
            <w:r>
              <w:t>Funktion</w:t>
            </w:r>
          </w:p>
        </w:tc>
        <w:tc>
          <w:tcPr>
            <w:tcW w:w="949" w:type="dxa"/>
          </w:tcPr>
          <w:p w14:paraId="4763CA1F" w14:textId="77777777" w:rsidR="00AB192A" w:rsidRPr="009E2B0C" w:rsidRDefault="00192759" w:rsidP="006855FA">
            <w:pPr>
              <w:pStyle w:val="Tabellenkopf"/>
            </w:pPr>
            <w:r>
              <w:t>FeldTyp</w:t>
            </w:r>
          </w:p>
        </w:tc>
        <w:tc>
          <w:tcPr>
            <w:tcW w:w="3828" w:type="dxa"/>
          </w:tcPr>
          <w:p w14:paraId="5A4DF2EF" w14:textId="77777777" w:rsidR="00AB192A" w:rsidRPr="009E2B0C" w:rsidRDefault="00192759" w:rsidP="006855FA">
            <w:pPr>
              <w:pStyle w:val="Tabellenkopf"/>
            </w:pPr>
            <w:r>
              <w:t>Beschreibung</w:t>
            </w:r>
          </w:p>
        </w:tc>
        <w:tc>
          <w:tcPr>
            <w:tcW w:w="5987" w:type="dxa"/>
          </w:tcPr>
          <w:p w14:paraId="7B6D9556" w14:textId="77777777" w:rsidR="00AB192A" w:rsidRPr="009E2B0C" w:rsidRDefault="00192759" w:rsidP="006855FA">
            <w:pPr>
              <w:pStyle w:val="Tabellenkopf"/>
            </w:pPr>
            <w:r>
              <w:t>Script</w:t>
            </w:r>
          </w:p>
        </w:tc>
      </w:tr>
      <w:tr w:rsidR="004F23F4" w:rsidRPr="00743DF3" w14:paraId="5101258D"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2EF8171" w14:textId="77777777" w:rsidR="004F23F4" w:rsidRPr="00743DF3" w:rsidRDefault="00192759" w:rsidP="004F23F4">
            <w:pPr>
              <w:pStyle w:val="Tabellentext"/>
            </w:pPr>
            <w:r>
              <w:t>fn_DEKDatensatzPlausib</w:t>
            </w:r>
            <w:r>
              <w:t>el</w:t>
            </w:r>
          </w:p>
        </w:tc>
        <w:tc>
          <w:tcPr>
            <w:tcW w:w="949" w:type="dxa"/>
          </w:tcPr>
          <w:p w14:paraId="7945A49D" w14:textId="77777777" w:rsidR="00BA7A20" w:rsidRPr="00743DF3" w:rsidRDefault="00192759" w:rsidP="00506ECF">
            <w:pPr>
              <w:pStyle w:val="Tabellentext"/>
            </w:pPr>
            <w:r>
              <w:t>boolean</w:t>
            </w:r>
          </w:p>
        </w:tc>
        <w:tc>
          <w:tcPr>
            <w:tcW w:w="3828" w:type="dxa"/>
          </w:tcPr>
          <w:p w14:paraId="7FC90FB2" w14:textId="77777777" w:rsidR="004F23F4" w:rsidRPr="00743DF3" w:rsidRDefault="00192759" w:rsidP="004F23F4">
            <w:pPr>
              <w:pStyle w:val="Tabellentext"/>
            </w:pPr>
            <w:r>
              <w:t xml:space="preserve">Der DEK-Datensatz ist plausibel: </w:t>
            </w:r>
            <w:r>
              <w:br/>
              <w:t xml:space="preserve">1. Das Entlassungsjahr stimmt mit dem Auswertungsjahr überein </w:t>
            </w:r>
            <w:r>
              <w:br/>
              <w:t xml:space="preserve">2. QS_alter ≥ 20 UND QS_alter≤ 120 </w:t>
            </w:r>
            <w:r>
              <w:br/>
              <w:t>3. HOECHSTGRADDEK entspricht den ICD-Kodes L89.1*, L89.2*, L89.3* oder L89.9*</w:t>
            </w:r>
          </w:p>
        </w:tc>
        <w:tc>
          <w:tcPr>
            <w:tcW w:w="5987" w:type="dxa"/>
          </w:tcPr>
          <w:p w14:paraId="5F6C18D2" w14:textId="77777777" w:rsidR="004F23F4" w:rsidRPr="004F23F4" w:rsidRDefault="00192759" w:rsidP="004F23F4">
            <w:pPr>
              <w:pStyle w:val="CodeOhneSilbentrennung"/>
            </w:pPr>
            <w:r>
              <w:t xml:space="preserve">substr( </w:t>
            </w:r>
            <w:r>
              <w:br/>
              <w:t xml:space="preserve"> QS_monatEntl,  </w:t>
            </w:r>
            <w:r>
              <w:br/>
            </w:r>
            <w:r>
              <w:t xml:space="preserve"> nchar(QS_monatEntl) - 3,  </w:t>
            </w:r>
            <w:r>
              <w:br/>
              <w:t xml:space="preserve"> nchar(QS_monatEntl) </w:t>
            </w:r>
            <w:r>
              <w:br/>
              <w:t xml:space="preserve"> ) %==% VB$Auswertungsjahr &amp;  </w:t>
            </w:r>
            <w:r>
              <w:br/>
              <w:t xml:space="preserve">QS_alter %&gt;=% 20 &amp;  </w:t>
            </w:r>
            <w:r>
              <w:br/>
              <w:t xml:space="preserve">QS_alter %&lt;=% 120 &amp;  </w:t>
            </w:r>
            <w:r>
              <w:br/>
              <w:t>fn_DEKGrad_2bis4</w:t>
            </w:r>
          </w:p>
        </w:tc>
      </w:tr>
      <w:tr w:rsidR="004F23F4" w:rsidRPr="00743DF3" w14:paraId="64643950"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340A7654" w14:textId="77777777" w:rsidR="004F23F4" w:rsidRPr="00743DF3" w:rsidRDefault="00192759" w:rsidP="004F23F4">
            <w:pPr>
              <w:pStyle w:val="Tabellentext"/>
            </w:pPr>
            <w:r>
              <w:t>fn_DEKGrad</w:t>
            </w:r>
          </w:p>
        </w:tc>
        <w:tc>
          <w:tcPr>
            <w:tcW w:w="949" w:type="dxa"/>
          </w:tcPr>
          <w:p w14:paraId="106A41C5" w14:textId="77777777" w:rsidR="00BA7A20" w:rsidRPr="00743DF3" w:rsidRDefault="00192759" w:rsidP="00506ECF">
            <w:pPr>
              <w:pStyle w:val="Tabellentext"/>
            </w:pPr>
            <w:r>
              <w:t>integer</w:t>
            </w:r>
          </w:p>
        </w:tc>
        <w:tc>
          <w:tcPr>
            <w:tcW w:w="3828" w:type="dxa"/>
          </w:tcPr>
          <w:p w14:paraId="5769E075" w14:textId="77777777" w:rsidR="004F23F4" w:rsidRPr="00743DF3" w:rsidRDefault="00192759" w:rsidP="004F23F4">
            <w:pPr>
              <w:pStyle w:val="Tabellentext"/>
            </w:pPr>
            <w:r>
              <w:t>Hierarchisierung der Dekubitalulcera</w:t>
            </w:r>
          </w:p>
        </w:tc>
        <w:tc>
          <w:tcPr>
            <w:tcW w:w="5987" w:type="dxa"/>
          </w:tcPr>
          <w:p w14:paraId="13D4C3B2" w14:textId="77777777" w:rsidR="004F23F4" w:rsidRPr="004F23F4" w:rsidRDefault="00192759" w:rsidP="004F23F4">
            <w:pPr>
              <w:pStyle w:val="CodeOhneSilbentrennung"/>
            </w:pPr>
            <w:r>
              <w:t xml:space="preserve">ifelse(fn_DEKGrad_nnb, 1, </w:t>
            </w:r>
            <w:r>
              <w:br/>
              <w:t xml:space="preserve"> ifelse(fn_DEKGrad_2, 2, </w:t>
            </w:r>
            <w:r>
              <w:br/>
            </w:r>
            <w:r>
              <w:t xml:space="preserve">  ifelse(fn_DEKGrad_3, 3, </w:t>
            </w:r>
            <w:r>
              <w:br/>
              <w:t xml:space="preserve">   ifelse(fn_DEKGrad_4, 4, NA_integer_) </w:t>
            </w:r>
            <w:r>
              <w:br/>
              <w:t xml:space="preserve">  ) </w:t>
            </w:r>
            <w:r>
              <w:br/>
              <w:t xml:space="preserve"> ) </w:t>
            </w:r>
            <w:r>
              <w:br/>
              <w:t>)</w:t>
            </w:r>
          </w:p>
        </w:tc>
      </w:tr>
      <w:tr w:rsidR="004F23F4" w:rsidRPr="00743DF3" w14:paraId="153EB946"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73F78DFF" w14:textId="77777777" w:rsidR="004F23F4" w:rsidRPr="00743DF3" w:rsidRDefault="00192759" w:rsidP="004F23F4">
            <w:pPr>
              <w:pStyle w:val="Tabellentext"/>
            </w:pPr>
            <w:r>
              <w:t>fn_DEKGrad_2</w:t>
            </w:r>
          </w:p>
        </w:tc>
        <w:tc>
          <w:tcPr>
            <w:tcW w:w="949" w:type="dxa"/>
          </w:tcPr>
          <w:p w14:paraId="7B0F6AF7" w14:textId="77777777" w:rsidR="00BA7A20" w:rsidRPr="00743DF3" w:rsidRDefault="00192759" w:rsidP="00506ECF">
            <w:pPr>
              <w:pStyle w:val="Tabellentext"/>
            </w:pPr>
            <w:r>
              <w:t>boolean</w:t>
            </w:r>
          </w:p>
        </w:tc>
        <w:tc>
          <w:tcPr>
            <w:tcW w:w="3828" w:type="dxa"/>
          </w:tcPr>
          <w:p w14:paraId="19878556" w14:textId="77777777" w:rsidR="004F23F4" w:rsidRPr="00743DF3" w:rsidRDefault="00192759" w:rsidP="004F23F4">
            <w:pPr>
              <w:pStyle w:val="Tabellentext"/>
            </w:pPr>
            <w:r>
              <w:t xml:space="preserve">Patientinnen und Patienten mit Dekubitus Grad/Kategorie 2 </w:t>
            </w:r>
            <w:r>
              <w:br/>
              <w:t>- die Angabe zu HOECHSTGRADDEK entspricht den ICD-Kodes L89.1*</w:t>
            </w:r>
          </w:p>
        </w:tc>
        <w:tc>
          <w:tcPr>
            <w:tcW w:w="5987" w:type="dxa"/>
          </w:tcPr>
          <w:p w14:paraId="7F12F49A" w14:textId="77777777" w:rsidR="004F23F4" w:rsidRPr="004F23F4" w:rsidRDefault="00192759" w:rsidP="004F23F4">
            <w:pPr>
              <w:pStyle w:val="CodeOhneSilbentrennung"/>
            </w:pPr>
            <w:r>
              <w:t>QS_HOECHSTGRADDEK %any_like% LST$</w:t>
            </w:r>
            <w:r>
              <w:t>ICD_DekGrad_2</w:t>
            </w:r>
          </w:p>
        </w:tc>
      </w:tr>
      <w:tr w:rsidR="004F23F4" w:rsidRPr="00743DF3" w14:paraId="32BBF285"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25679B0" w14:textId="77777777" w:rsidR="004F23F4" w:rsidRPr="00743DF3" w:rsidRDefault="00192759" w:rsidP="004F23F4">
            <w:pPr>
              <w:pStyle w:val="Tabellentext"/>
            </w:pPr>
            <w:r>
              <w:t>fn_DEKGrad_2bis4</w:t>
            </w:r>
          </w:p>
        </w:tc>
        <w:tc>
          <w:tcPr>
            <w:tcW w:w="949" w:type="dxa"/>
          </w:tcPr>
          <w:p w14:paraId="6A8724CF" w14:textId="77777777" w:rsidR="00BA7A20" w:rsidRPr="00743DF3" w:rsidRDefault="00192759" w:rsidP="00506ECF">
            <w:pPr>
              <w:pStyle w:val="Tabellentext"/>
            </w:pPr>
            <w:r>
              <w:t>boolean</w:t>
            </w:r>
          </w:p>
        </w:tc>
        <w:tc>
          <w:tcPr>
            <w:tcW w:w="3828" w:type="dxa"/>
          </w:tcPr>
          <w:p w14:paraId="5D9C0B2A" w14:textId="77777777" w:rsidR="004F23F4" w:rsidRPr="00743DF3" w:rsidRDefault="00192759" w:rsidP="004F23F4">
            <w:pPr>
              <w:pStyle w:val="Tabellentext"/>
            </w:pPr>
            <w:r>
              <w:t xml:space="preserve">Patientinnen und Patienten mit Dekubitus Grad/Kategorie 2 bis 4 oder nicht näher bezeichnet </w:t>
            </w:r>
            <w:r>
              <w:br/>
              <w:t>- die Angabe zu HOECHSTGRADDEK entspricht den ICD-Kodes L89.1*, L89.2*, L89.3* oder L89.9*</w:t>
            </w:r>
          </w:p>
        </w:tc>
        <w:tc>
          <w:tcPr>
            <w:tcW w:w="5987" w:type="dxa"/>
          </w:tcPr>
          <w:p w14:paraId="46652EA9" w14:textId="77777777" w:rsidR="004F23F4" w:rsidRPr="004F23F4" w:rsidRDefault="00192759" w:rsidP="004F23F4">
            <w:pPr>
              <w:pStyle w:val="CodeOhneSilbentrennung"/>
            </w:pPr>
            <w:r>
              <w:t xml:space="preserve">fn_DEKGrad_2 | </w:t>
            </w:r>
            <w:r>
              <w:br/>
              <w:t xml:space="preserve">fn_DEKGrad_3 | </w:t>
            </w:r>
            <w:r>
              <w:br/>
            </w:r>
            <w:r>
              <w:t xml:space="preserve">fn_DEKGrad_4 | </w:t>
            </w:r>
            <w:r>
              <w:br/>
              <w:t>fn_DEKGrad_nnb</w:t>
            </w:r>
          </w:p>
        </w:tc>
      </w:tr>
      <w:tr w:rsidR="004F23F4" w:rsidRPr="00743DF3" w14:paraId="1EBBFE3B"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F53AC15" w14:textId="77777777" w:rsidR="004F23F4" w:rsidRPr="00743DF3" w:rsidRDefault="00192759" w:rsidP="004F23F4">
            <w:pPr>
              <w:pStyle w:val="Tabellentext"/>
            </w:pPr>
            <w:r>
              <w:t>fn_DEKGrad_3</w:t>
            </w:r>
          </w:p>
        </w:tc>
        <w:tc>
          <w:tcPr>
            <w:tcW w:w="949" w:type="dxa"/>
          </w:tcPr>
          <w:p w14:paraId="77FDA4AD" w14:textId="77777777" w:rsidR="00BA7A20" w:rsidRPr="00743DF3" w:rsidRDefault="00192759" w:rsidP="00506ECF">
            <w:pPr>
              <w:pStyle w:val="Tabellentext"/>
            </w:pPr>
            <w:r>
              <w:t>boolean</w:t>
            </w:r>
          </w:p>
        </w:tc>
        <w:tc>
          <w:tcPr>
            <w:tcW w:w="3828" w:type="dxa"/>
          </w:tcPr>
          <w:p w14:paraId="58A37536" w14:textId="77777777" w:rsidR="004F23F4" w:rsidRPr="00743DF3" w:rsidRDefault="00192759" w:rsidP="004F23F4">
            <w:pPr>
              <w:pStyle w:val="Tabellentext"/>
            </w:pPr>
            <w:r>
              <w:t xml:space="preserve">Patientinnen und Patienten mit Dekubitus Grad/Kategorie 3 </w:t>
            </w:r>
            <w:r>
              <w:br/>
              <w:t>- die Angabe zu HOECHSTGRADDEK entspricht den ICD-Kodes L89.2*</w:t>
            </w:r>
          </w:p>
        </w:tc>
        <w:tc>
          <w:tcPr>
            <w:tcW w:w="5987" w:type="dxa"/>
          </w:tcPr>
          <w:p w14:paraId="11D475E8" w14:textId="77777777" w:rsidR="004F23F4" w:rsidRPr="004F23F4" w:rsidRDefault="00192759" w:rsidP="004F23F4">
            <w:pPr>
              <w:pStyle w:val="CodeOhneSilbentrennung"/>
            </w:pPr>
            <w:r>
              <w:t>QS_HOECHSTGRADDEK %any_like% LST$ICD_DekGrad_3</w:t>
            </w:r>
          </w:p>
        </w:tc>
      </w:tr>
      <w:tr w:rsidR="004F23F4" w:rsidRPr="00743DF3" w14:paraId="5714CCC6"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D14D2B6" w14:textId="77777777" w:rsidR="004F23F4" w:rsidRPr="00743DF3" w:rsidRDefault="00192759" w:rsidP="004F23F4">
            <w:pPr>
              <w:pStyle w:val="Tabellentext"/>
            </w:pPr>
            <w:r>
              <w:t>fn_DEKGrad_4</w:t>
            </w:r>
          </w:p>
        </w:tc>
        <w:tc>
          <w:tcPr>
            <w:tcW w:w="949" w:type="dxa"/>
          </w:tcPr>
          <w:p w14:paraId="12E44937" w14:textId="77777777" w:rsidR="00BA7A20" w:rsidRPr="00743DF3" w:rsidRDefault="00192759" w:rsidP="00506ECF">
            <w:pPr>
              <w:pStyle w:val="Tabellentext"/>
            </w:pPr>
            <w:r>
              <w:t>boolean</w:t>
            </w:r>
          </w:p>
        </w:tc>
        <w:tc>
          <w:tcPr>
            <w:tcW w:w="3828" w:type="dxa"/>
          </w:tcPr>
          <w:p w14:paraId="5AD98631" w14:textId="77777777" w:rsidR="004F23F4" w:rsidRPr="00743DF3" w:rsidRDefault="00192759" w:rsidP="004F23F4">
            <w:pPr>
              <w:pStyle w:val="Tabellentext"/>
            </w:pPr>
            <w:r>
              <w:t xml:space="preserve">Patientinnen und Patienten mit Dekubitus Grad/Kategorie 4 </w:t>
            </w:r>
            <w:r>
              <w:br/>
            </w:r>
            <w:r>
              <w:lastRenderedPageBreak/>
              <w:t>- die Angabe zu HOECHSTGRADDEK entspricht den ICD-Kodes L89.3*</w:t>
            </w:r>
          </w:p>
        </w:tc>
        <w:tc>
          <w:tcPr>
            <w:tcW w:w="5987" w:type="dxa"/>
          </w:tcPr>
          <w:p w14:paraId="65FDDD04" w14:textId="77777777" w:rsidR="004F23F4" w:rsidRPr="004F23F4" w:rsidRDefault="00192759" w:rsidP="004F23F4">
            <w:pPr>
              <w:pStyle w:val="CodeOhneSilbentrennung"/>
            </w:pPr>
            <w:r>
              <w:lastRenderedPageBreak/>
              <w:t>QS_HOECHSTGRADDEK %any_like% LST$ICD_DekGrad_4</w:t>
            </w:r>
          </w:p>
        </w:tc>
      </w:tr>
      <w:tr w:rsidR="004F23F4" w:rsidRPr="00743DF3" w14:paraId="73B0D9DA"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5400BE77" w14:textId="77777777" w:rsidR="004F23F4" w:rsidRPr="00743DF3" w:rsidRDefault="00192759" w:rsidP="004F23F4">
            <w:pPr>
              <w:pStyle w:val="Tabellentext"/>
            </w:pPr>
            <w:r>
              <w:t>fn_DEKGrad_nnb</w:t>
            </w:r>
          </w:p>
        </w:tc>
        <w:tc>
          <w:tcPr>
            <w:tcW w:w="949" w:type="dxa"/>
          </w:tcPr>
          <w:p w14:paraId="3B97C2B5" w14:textId="77777777" w:rsidR="00BA7A20" w:rsidRPr="00743DF3" w:rsidRDefault="00192759" w:rsidP="00506ECF">
            <w:pPr>
              <w:pStyle w:val="Tabellentext"/>
            </w:pPr>
            <w:r>
              <w:t>boolean</w:t>
            </w:r>
          </w:p>
        </w:tc>
        <w:tc>
          <w:tcPr>
            <w:tcW w:w="3828" w:type="dxa"/>
          </w:tcPr>
          <w:p w14:paraId="48156DAC" w14:textId="77777777" w:rsidR="004F23F4" w:rsidRPr="00743DF3" w:rsidRDefault="00192759" w:rsidP="004F23F4">
            <w:pPr>
              <w:pStyle w:val="Tabellentext"/>
            </w:pPr>
            <w:r>
              <w:t>Patientinnen und Patienten mit Dekubitus Grad/Kategorie nicht n</w:t>
            </w:r>
            <w:r>
              <w:t xml:space="preserve">äher bezeichnet </w:t>
            </w:r>
            <w:r>
              <w:br/>
              <w:t>- die Angabe zu HOECHSTGRADDEK entspricht den ICD-Kodes L89.9*</w:t>
            </w:r>
          </w:p>
        </w:tc>
        <w:tc>
          <w:tcPr>
            <w:tcW w:w="5987" w:type="dxa"/>
          </w:tcPr>
          <w:p w14:paraId="791D4A1B" w14:textId="77777777" w:rsidR="004F23F4" w:rsidRPr="004F23F4" w:rsidRDefault="00192759" w:rsidP="004F23F4">
            <w:pPr>
              <w:pStyle w:val="CodeOhneSilbentrennung"/>
            </w:pPr>
            <w:r>
              <w:t>QS_HOECHSTGRADDEK %any_like% LST$ICD_DekGrad_nnb</w:t>
            </w:r>
          </w:p>
        </w:tc>
      </w:tr>
      <w:tr w:rsidR="004F23F4" w:rsidRPr="00743DF3" w14:paraId="6D1632E3"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62A27DB3" w14:textId="77777777" w:rsidR="004F23F4" w:rsidRPr="00743DF3" w:rsidRDefault="00192759" w:rsidP="004F23F4">
            <w:pPr>
              <w:pStyle w:val="Tabellentext"/>
            </w:pPr>
            <w:r>
              <w:t>fn_DEKistMaxGrad_nichtPOA</w:t>
            </w:r>
          </w:p>
        </w:tc>
        <w:tc>
          <w:tcPr>
            <w:tcW w:w="949" w:type="dxa"/>
          </w:tcPr>
          <w:p w14:paraId="0EBD1F76" w14:textId="77777777" w:rsidR="00BA7A20" w:rsidRPr="00743DF3" w:rsidRDefault="00192759" w:rsidP="00506ECF">
            <w:pPr>
              <w:pStyle w:val="Tabellentext"/>
            </w:pPr>
            <w:r>
              <w:t>boolean</w:t>
            </w:r>
          </w:p>
        </w:tc>
        <w:tc>
          <w:tcPr>
            <w:tcW w:w="3828" w:type="dxa"/>
          </w:tcPr>
          <w:p w14:paraId="086CA6C5" w14:textId="77777777" w:rsidR="004F23F4" w:rsidRPr="00743DF3" w:rsidRDefault="00192759" w:rsidP="004F23F4">
            <w:pPr>
              <w:pStyle w:val="Tabellentext"/>
            </w:pPr>
            <w:r>
              <w:t>Der Dekubitus entspricht dem höchsten Grad/der höchsten Kategorie aller neu erworbenen Dekubitalulcera des Basisdatensatzes</w:t>
            </w:r>
          </w:p>
        </w:tc>
        <w:tc>
          <w:tcPr>
            <w:tcW w:w="5987" w:type="dxa"/>
          </w:tcPr>
          <w:p w14:paraId="4B46902F" w14:textId="77777777" w:rsidR="004F23F4" w:rsidRPr="004F23F4" w:rsidRDefault="00192759" w:rsidP="004F23F4">
            <w:pPr>
              <w:pStyle w:val="CodeOhneSilbentrennung"/>
            </w:pPr>
            <w:r>
              <w:t>fn_DEKGrad %==% fn_DEKMaxGrad_nichtPOA</w:t>
            </w:r>
          </w:p>
        </w:tc>
      </w:tr>
      <w:tr w:rsidR="004F23F4" w:rsidRPr="00743DF3" w14:paraId="6B560B5D"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07AB2A2D" w14:textId="77777777" w:rsidR="004F23F4" w:rsidRPr="00743DF3" w:rsidRDefault="00192759" w:rsidP="004F23F4">
            <w:pPr>
              <w:pStyle w:val="Tabellentext"/>
            </w:pPr>
            <w:r>
              <w:t>fn_DEKMaxGrad_nichtPOA</w:t>
            </w:r>
          </w:p>
        </w:tc>
        <w:tc>
          <w:tcPr>
            <w:tcW w:w="949" w:type="dxa"/>
          </w:tcPr>
          <w:p w14:paraId="4C7DAFA1" w14:textId="77777777" w:rsidR="00BA7A20" w:rsidRPr="00743DF3" w:rsidRDefault="00192759" w:rsidP="00506ECF">
            <w:pPr>
              <w:pStyle w:val="Tabellentext"/>
            </w:pPr>
            <w:r>
              <w:t>integer</w:t>
            </w:r>
          </w:p>
        </w:tc>
        <w:tc>
          <w:tcPr>
            <w:tcW w:w="3828" w:type="dxa"/>
          </w:tcPr>
          <w:p w14:paraId="0CC77E92" w14:textId="77777777" w:rsidR="004F23F4" w:rsidRPr="00743DF3" w:rsidRDefault="00192759" w:rsidP="004F23F4">
            <w:pPr>
              <w:pStyle w:val="Tabellentext"/>
            </w:pPr>
            <w:r>
              <w:t>Maximum des berechneten Feldes fn_DEKGrad, sofern der Dekubit</w:t>
            </w:r>
            <w:r>
              <w:t>us neu erworben wurde, gruppiert nach Basisdatensatz; Der Eintrag erfolgt für jeden Datensatz</w:t>
            </w:r>
          </w:p>
        </w:tc>
        <w:tc>
          <w:tcPr>
            <w:tcW w:w="5987" w:type="dxa"/>
          </w:tcPr>
          <w:p w14:paraId="5C4F5AAA" w14:textId="77777777" w:rsidR="004F23F4" w:rsidRPr="004F23F4" w:rsidRDefault="00192759" w:rsidP="004F23F4">
            <w:pPr>
              <w:pStyle w:val="CodeOhneSilbentrennung"/>
            </w:pPr>
            <w:r>
              <w:t xml:space="preserve">maximum( </w:t>
            </w:r>
            <w:r>
              <w:br/>
              <w:t xml:space="preserve"> ifelse( </w:t>
            </w:r>
            <w:r>
              <w:br/>
              <w:t xml:space="preserve">  fn_DEKnichtPOA, fn_DEKGrad, NA_real_ </w:t>
            </w:r>
            <w:r>
              <w:br/>
              <w:t xml:space="preserve"> ) </w:t>
            </w:r>
            <w:r>
              <w:br/>
              <w:t>) %group_by% TDS_B</w:t>
            </w:r>
          </w:p>
        </w:tc>
      </w:tr>
      <w:tr w:rsidR="004F23F4" w:rsidRPr="00743DF3" w14:paraId="592DAF63"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5EFEE64B" w14:textId="77777777" w:rsidR="004F23F4" w:rsidRPr="00743DF3" w:rsidRDefault="00192759" w:rsidP="004F23F4">
            <w:pPr>
              <w:pStyle w:val="Tabellentext"/>
            </w:pPr>
            <w:r>
              <w:t>fn_DEKnichtPOA</w:t>
            </w:r>
          </w:p>
        </w:tc>
        <w:tc>
          <w:tcPr>
            <w:tcW w:w="949" w:type="dxa"/>
          </w:tcPr>
          <w:p w14:paraId="73D5C0A8" w14:textId="77777777" w:rsidR="00BA7A20" w:rsidRPr="00743DF3" w:rsidRDefault="00192759" w:rsidP="00506ECF">
            <w:pPr>
              <w:pStyle w:val="Tabellentext"/>
            </w:pPr>
            <w:r>
              <w:t>boolean</w:t>
            </w:r>
          </w:p>
        </w:tc>
        <w:tc>
          <w:tcPr>
            <w:tcW w:w="3828" w:type="dxa"/>
          </w:tcPr>
          <w:p w14:paraId="6A4CDF12" w14:textId="77777777" w:rsidR="004F23F4" w:rsidRPr="00743DF3" w:rsidRDefault="00192759" w:rsidP="004F23F4">
            <w:pPr>
              <w:pStyle w:val="Tabellentext"/>
            </w:pPr>
            <w:r>
              <w:t xml:space="preserve">Die Angabe zu POA ist auf Basis des DEK-Datensatzes:  </w:t>
            </w:r>
            <w:r>
              <w:br/>
            </w:r>
            <w:r>
              <w:t xml:space="preserve">0 = nein oder  </w:t>
            </w:r>
            <w:r>
              <w:br/>
              <w:t>9 = unbekannt</w:t>
            </w:r>
          </w:p>
        </w:tc>
        <w:tc>
          <w:tcPr>
            <w:tcW w:w="5987" w:type="dxa"/>
          </w:tcPr>
          <w:p w14:paraId="2216A110" w14:textId="77777777" w:rsidR="004F23F4" w:rsidRPr="004F23F4" w:rsidRDefault="00192759" w:rsidP="004F23F4">
            <w:pPr>
              <w:pStyle w:val="CodeOhneSilbentrennung"/>
            </w:pPr>
            <w:r>
              <w:t>QS_POA %in% c(0,9)</w:t>
            </w:r>
          </w:p>
        </w:tc>
      </w:tr>
      <w:tr w:rsidR="004F23F4" w:rsidRPr="00743DF3" w14:paraId="150BFD2C"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8AE5B3B" w14:textId="77777777" w:rsidR="004F23F4" w:rsidRPr="00743DF3" w:rsidRDefault="00192759" w:rsidP="004F23F4">
            <w:pPr>
              <w:pStyle w:val="Tabellentext"/>
            </w:pPr>
            <w:r>
              <w:t>RST: fn_DEKScore_52009</w:t>
            </w:r>
          </w:p>
        </w:tc>
        <w:tc>
          <w:tcPr>
            <w:tcW w:w="949" w:type="dxa"/>
          </w:tcPr>
          <w:p w14:paraId="63EEC058" w14:textId="77777777" w:rsidR="00BA7A20" w:rsidRPr="00743DF3" w:rsidRDefault="00192759" w:rsidP="00506ECF">
            <w:pPr>
              <w:pStyle w:val="Tabellentext"/>
            </w:pPr>
            <w:r>
              <w:t>float</w:t>
            </w:r>
          </w:p>
        </w:tc>
        <w:tc>
          <w:tcPr>
            <w:tcW w:w="3828" w:type="dxa"/>
          </w:tcPr>
          <w:p w14:paraId="5955EEF9" w14:textId="50F3B3F4" w:rsidR="004F23F4" w:rsidRPr="00743DF3" w:rsidRDefault="00192759" w:rsidP="004F23F4">
            <w:pPr>
              <w:pStyle w:val="Tabellentext"/>
            </w:pPr>
            <w:r>
              <w:t xml:space="preserve">Score zur logistischen Regression - </w:t>
            </w:r>
            <w:del w:id="37" w:author="IQTIG" w:date="2020-04-27T15:03:00Z">
              <w:r w:rsidR="00C32373">
                <w:delText>QI-</w:delText>
              </w:r>
            </w:del>
            <w:r>
              <w:t>ID 52009</w:t>
            </w:r>
          </w:p>
        </w:tc>
        <w:tc>
          <w:tcPr>
            <w:tcW w:w="5987" w:type="dxa"/>
          </w:tcPr>
          <w:p w14:paraId="50BD9BBA" w14:textId="77777777" w:rsidR="004F23F4" w:rsidRPr="004F23F4" w:rsidRDefault="00192759" w:rsidP="004F23F4">
            <w:pPr>
              <w:pStyle w:val="CodeOhneSilbentrennung"/>
            </w:pPr>
            <w:r>
              <w:t xml:space="preserve"># Funktion fn_DEKScore_52009 </w:t>
            </w:r>
            <w:r>
              <w:br/>
              <w:t xml:space="preserve"> </w:t>
            </w:r>
            <w:r>
              <w:br/>
              <w:t xml:space="preserve"># definiere Summationsvariable log_odds </w:t>
            </w:r>
            <w:r>
              <w:br/>
              <w:t xml:space="preserve">log_odds &lt;- 0 </w:t>
            </w:r>
            <w:r>
              <w:br/>
              <w:t xml:space="preserve"> </w:t>
            </w:r>
            <w:r>
              <w:br/>
              <w:t xml:space="preserve"># Konstante </w:t>
            </w:r>
            <w:r>
              <w:br/>
              <w:t xml:space="preserve">log_odds &lt;- log_odds + (1) * </w:t>
            </w:r>
            <w:r>
              <w:t xml:space="preserve">-﻿8.690007392593012 </w:t>
            </w:r>
            <w:r>
              <w:br/>
              <w:t xml:space="preserve"> </w:t>
            </w:r>
            <w:r>
              <w:br/>
              <w:t xml:space="preserve"># Alter (linear zwischen 31 und 97 Jahren) </w:t>
            </w:r>
            <w:r>
              <w:br/>
              <w:t xml:space="preserve">log_odds &lt;- log_odds + (pmin(pmax(RST_PATALTER, 31), 97) - 31) * 0.090244136846490 </w:t>
            </w:r>
            <w:r>
              <w:br/>
              <w:t xml:space="preserve"> </w:t>
            </w:r>
            <w:r>
              <w:br/>
              <w:t xml:space="preserve"># Alter (quadratisch zwischen 31 und 97 Jahren) </w:t>
            </w:r>
            <w:r>
              <w:br/>
              <w:t xml:space="preserve">log_odds &lt;- log_odds + ((pmin(pmax(RST_PATALTER, 31), </w:t>
            </w:r>
            <w:r>
              <w:t xml:space="preserve">97) - 31)^2) * -﻿0.001410514758855 </w:t>
            </w:r>
            <w:r>
              <w:br/>
              <w:t xml:space="preserve"> </w:t>
            </w:r>
            <w:r>
              <w:br/>
              <w:t xml:space="preserve"># Alter (kubisch zwischen 31 und 97 Jahren) </w:t>
            </w:r>
            <w:r>
              <w:br/>
              <w:t xml:space="preserve">log_odds &lt;- log_odds + ((pmin(pmax(RST_PATALTER, 31), </w:t>
            </w:r>
            <w:r>
              <w:lastRenderedPageBreak/>
              <w:t xml:space="preserve">97) - 31)^3) * 0.000009364890709 </w:t>
            </w:r>
            <w:r>
              <w:br/>
              <w:t xml:space="preserve"> </w:t>
            </w:r>
            <w:r>
              <w:br/>
              <w:t xml:space="preserve"># Dauer der Beatmung 24 bis 71 Stunden </w:t>
            </w:r>
            <w:r>
              <w:br/>
              <w:t>log_odds &lt;- log_odds + (RST_DAUBEAT %&gt;=% 24</w:t>
            </w:r>
            <w:r>
              <w:t xml:space="preserve"> &amp; RST_DAUBEAT %&lt;% 72) * 0.886810346484583 </w:t>
            </w:r>
            <w:r>
              <w:br/>
              <w:t xml:space="preserve"> </w:t>
            </w:r>
            <w:r>
              <w:br/>
              <w:t xml:space="preserve"># Dauer der Beatmung 72 bis 239 Stunden </w:t>
            </w:r>
            <w:r>
              <w:br/>
              <w:t xml:space="preserve">log_odds &lt;- log_odds + (RST_DAUBEAT %&gt;=% 72 &amp; RST_DAUBEAT %&lt;% 240) * 1.319522263073722 </w:t>
            </w:r>
            <w:r>
              <w:br/>
              <w:t xml:space="preserve"> </w:t>
            </w:r>
            <w:r>
              <w:br/>
              <w:t xml:space="preserve"># Dauer der Beatmung ab 240 Stunden </w:t>
            </w:r>
            <w:r>
              <w:br/>
              <w:t>log_odds &lt;- log_odds + (RST_DAUBEAT %&gt;=% 2</w:t>
            </w:r>
            <w:r>
              <w:t xml:space="preserve">40) * 2.208658520402705 </w:t>
            </w:r>
            <w:r>
              <w:br/>
              <w:t xml:space="preserve"> </w:t>
            </w:r>
            <w:r>
              <w:br/>
              <w:t xml:space="preserve"># Diabetes Mellitus </w:t>
            </w:r>
            <w:r>
              <w:br/>
              <w:t xml:space="preserve">log_odds &lt;- log_odds + (RST_DIABETES %==% 1) * 0.153412939317293 </w:t>
            </w:r>
            <w:r>
              <w:br/>
              <w:t xml:space="preserve"> </w:t>
            </w:r>
            <w:r>
              <w:br/>
              <w:t xml:space="preserve"># Eingeschränkte Mobilität </w:t>
            </w:r>
            <w:r>
              <w:br/>
              <w:t xml:space="preserve">log_odds &lt;- log_odds + (RST_MOBILITAET %==% 1) * 0.756747276339805 </w:t>
            </w:r>
            <w:r>
              <w:br/>
              <w:t xml:space="preserve"> </w:t>
            </w:r>
            <w:r>
              <w:br/>
              <w:t xml:space="preserve"># Infektion </w:t>
            </w:r>
            <w:r>
              <w:br/>
              <w:t>log_odds &lt;- log_odds + (RST_I</w:t>
            </w:r>
            <w:r>
              <w:t xml:space="preserve">NFEKTION %==% 1) * 0.717690959643532 </w:t>
            </w:r>
            <w:r>
              <w:br/>
              <w:t xml:space="preserve"> </w:t>
            </w:r>
            <w:r>
              <w:br/>
              <w:t xml:space="preserve"># Demenz und Vigilanzstörung </w:t>
            </w:r>
            <w:r>
              <w:br/>
              <w:t xml:space="preserve">log_odds &lt;- log_odds + (RST_DEMENZ %==% 1) * 0.103990120042886 </w:t>
            </w:r>
            <w:r>
              <w:br/>
              <w:t xml:space="preserve"> </w:t>
            </w:r>
            <w:r>
              <w:br/>
              <w:t xml:space="preserve"># Inkontinenz </w:t>
            </w:r>
            <w:r>
              <w:br/>
              <w:t xml:space="preserve">log_odds &lt;- log_odds + (RST_INKONTINENZ %==% 1) * 0.728122976315701 </w:t>
            </w:r>
            <w:r>
              <w:br/>
              <w:t xml:space="preserve"> </w:t>
            </w:r>
            <w:r>
              <w:br/>
              <w:t># Untergewicht und Mangelernährung</w:t>
            </w:r>
            <w:r>
              <w:t xml:space="preserve"> </w:t>
            </w:r>
            <w:r>
              <w:br/>
              <w:t xml:space="preserve">log_odds &lt;- log_odds + (RST_UNTERGEWICHT %==% 1) * 0.680188918920693 </w:t>
            </w:r>
            <w:r>
              <w:br/>
              <w:t xml:space="preserve"> </w:t>
            </w:r>
            <w:r>
              <w:br/>
              <w:t xml:space="preserve"># Adipositas </w:t>
            </w:r>
            <w:r>
              <w:br/>
              <w:t xml:space="preserve">log_odds &lt;- log_odds + (RST_ADIPOSITAS %==% 1) * 0.111415805930087 </w:t>
            </w:r>
            <w:r>
              <w:br/>
              <w:t xml:space="preserve"> </w:t>
            </w:r>
            <w:r>
              <w:br/>
            </w:r>
            <w:r>
              <w:lastRenderedPageBreak/>
              <w:t xml:space="preserve"># Weitere schwere Erkrankungen </w:t>
            </w:r>
            <w:r>
              <w:br/>
              <w:t>log_odds &lt;- log_odds + (RST_SONSTERKRANKUNG %==% 1) * 1.3352812224</w:t>
            </w:r>
            <w:r>
              <w:t xml:space="preserve">20371 </w:t>
            </w:r>
            <w:r>
              <w:br/>
              <w:t xml:space="preserve"> </w:t>
            </w:r>
            <w:r>
              <w:br/>
              <w:t xml:space="preserve"># Berechnung des Risikos aus der Summationsvariable log_odds </w:t>
            </w:r>
            <w:r>
              <w:br/>
              <w:t>plogis(log_odds) * 100</w:t>
            </w:r>
          </w:p>
        </w:tc>
      </w:tr>
      <w:tr w:rsidR="004F23F4" w:rsidRPr="00743DF3" w14:paraId="242565FD"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07FC4938" w14:textId="77777777" w:rsidR="004F23F4" w:rsidRPr="00743DF3" w:rsidRDefault="00192759" w:rsidP="004F23F4">
            <w:pPr>
              <w:pStyle w:val="Tabellentext"/>
            </w:pPr>
            <w:r>
              <w:lastRenderedPageBreak/>
              <w:t>RST: fn_RSTDatensatzPlausibel</w:t>
            </w:r>
          </w:p>
        </w:tc>
        <w:tc>
          <w:tcPr>
            <w:tcW w:w="949" w:type="dxa"/>
          </w:tcPr>
          <w:p w14:paraId="7491A0B6" w14:textId="77777777" w:rsidR="00BA7A20" w:rsidRPr="00743DF3" w:rsidRDefault="00192759" w:rsidP="00506ECF">
            <w:pPr>
              <w:pStyle w:val="Tabellentext"/>
            </w:pPr>
            <w:r>
              <w:t>boolean</w:t>
            </w:r>
          </w:p>
        </w:tc>
        <w:tc>
          <w:tcPr>
            <w:tcW w:w="3828" w:type="dxa"/>
          </w:tcPr>
          <w:p w14:paraId="11CF6F3D" w14:textId="77777777" w:rsidR="004F23F4" w:rsidRPr="00743DF3" w:rsidRDefault="00192759" w:rsidP="004F23F4">
            <w:pPr>
              <w:pStyle w:val="Tabellentext"/>
            </w:pPr>
            <w:r>
              <w:t>Der RST-Datensatz ist plausibel, wenn das Patientenalter am Aufnahmetag ≥ 20 und ≤ 120 Jahre ist</w:t>
            </w:r>
          </w:p>
        </w:tc>
        <w:tc>
          <w:tcPr>
            <w:tcW w:w="5987" w:type="dxa"/>
          </w:tcPr>
          <w:p w14:paraId="5DEB3A38" w14:textId="77777777" w:rsidR="004F23F4" w:rsidRPr="004F23F4" w:rsidRDefault="00192759" w:rsidP="004F23F4">
            <w:pPr>
              <w:pStyle w:val="CodeOhneSilbentrennung"/>
            </w:pPr>
            <w:r>
              <w:t>RST_PATALTER %&gt;=% 20 &amp; RST_PATALTER %&lt;=% 120</w:t>
            </w:r>
          </w:p>
        </w:tc>
      </w:tr>
    </w:tbl>
    <w:p w14:paraId="49C6671D" w14:textId="77777777" w:rsidR="001B3E99" w:rsidRDefault="001B3E99">
      <w:pPr>
        <w:sectPr w:rsidR="001B3E99" w:rsidSect="00B43197">
          <w:headerReference w:type="even" r:id="rId95"/>
          <w:headerReference w:type="default" r:id="rId96"/>
          <w:footerReference w:type="even" r:id="rId97"/>
          <w:footerReference w:type="default" r:id="rId98"/>
          <w:headerReference w:type="first" r:id="rId99"/>
          <w:footerReference w:type="first" r:id="rId100"/>
          <w:pgSz w:w="16838" w:h="11906" w:orient="landscape" w:code="9"/>
          <w:pgMar w:top="1418" w:right="1134" w:bottom="1418" w:left="1134" w:header="567" w:footer="737" w:gutter="0"/>
          <w:cols w:space="708"/>
          <w:docGrid w:linePitch="360"/>
        </w:sectPr>
      </w:pPr>
    </w:p>
    <w:p w14:paraId="5B6E92F5" w14:textId="77777777" w:rsidR="00D6289D" w:rsidRDefault="00192759" w:rsidP="00D6289D">
      <w:pPr>
        <w:pStyle w:val="berschrift1ohneGliederung"/>
      </w:pPr>
      <w:bookmarkStart w:id="38" w:name="_Toc38892954"/>
      <w:r w:rsidRPr="00CB49A6">
        <w:lastRenderedPageBreak/>
        <w:t>Anhang</w:t>
      </w:r>
      <w:r>
        <w:t xml:space="preserve"> V</w:t>
      </w:r>
      <w:r>
        <w:t xml:space="preserve">: </w:t>
      </w:r>
      <w:r>
        <w:t>Historie der Qualitätsindikatoren</w:t>
      </w:r>
      <w:bookmarkEnd w:id="38"/>
    </w:p>
    <w:p w14:paraId="3C08AF86" w14:textId="77777777" w:rsidR="00C0533D" w:rsidRPr="005D6C32" w:rsidRDefault="00192759" w:rsidP="00C0533D">
      <w:pPr>
        <w:pStyle w:val="Absatzberschriftebene2nurinNavigation"/>
      </w:pPr>
      <w:r>
        <w:t>Aktuelle Qualitätsindikatoren 2019</w:t>
      </w:r>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099F79C9"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34427E73" w14:textId="77777777" w:rsidR="0057694E" w:rsidRPr="009E2B0C" w:rsidRDefault="00192759" w:rsidP="004A2346">
            <w:pPr>
              <w:pStyle w:val="Tabellenkopf"/>
            </w:pPr>
            <w:r>
              <w:t>Indikator</w:t>
            </w:r>
          </w:p>
        </w:tc>
        <w:tc>
          <w:tcPr>
            <w:tcW w:w="8616" w:type="dxa"/>
            <w:gridSpan w:val="4"/>
            <w:tcBorders>
              <w:left w:val="single" w:sz="4" w:space="0" w:color="A6A6A6" w:themeColor="background1" w:themeShade="A6"/>
              <w:bottom w:val="single" w:sz="4" w:space="0" w:color="A6A6A6" w:themeColor="background1" w:themeShade="A6"/>
            </w:tcBorders>
          </w:tcPr>
          <w:p w14:paraId="75F9C24A" w14:textId="77777777" w:rsidR="0057694E" w:rsidRDefault="00192759" w:rsidP="004A2346">
            <w:pPr>
              <w:pStyle w:val="Tabellenkopf"/>
            </w:pPr>
            <w:r>
              <w:t>Anpassung im Vergleich zum Vorjahr</w:t>
            </w:r>
          </w:p>
        </w:tc>
      </w:tr>
      <w:tr w:rsidR="0057694E" w:rsidRPr="009E2B0C" w14:paraId="42C1CB20"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460FD2E2" w14:textId="304B8530" w:rsidR="0057694E" w:rsidRPr="009913D0" w:rsidRDefault="00C32373" w:rsidP="004A2346">
            <w:pPr>
              <w:pStyle w:val="Tabellenkopf"/>
            </w:pPr>
            <w:del w:id="39" w:author="IQTIG" w:date="2020-04-27T15:03:00Z">
              <w:r>
                <w:delText>QI-</w:delText>
              </w:r>
            </w:del>
            <w:r w:rsidR="00192759">
              <w:t>ID</w:t>
            </w:r>
          </w:p>
        </w:tc>
        <w:tc>
          <w:tcPr>
            <w:tcW w:w="4488" w:type="dxa"/>
            <w:tcBorders>
              <w:top w:val="single" w:sz="4" w:space="0" w:color="A6A6A6" w:themeColor="background1" w:themeShade="A6"/>
            </w:tcBorders>
          </w:tcPr>
          <w:p w14:paraId="681A1126" w14:textId="77777777" w:rsidR="0057694E" w:rsidRDefault="00192759" w:rsidP="004A2346">
            <w:pPr>
              <w:pStyle w:val="Tabellenkopf"/>
            </w:pPr>
            <w:r>
              <w:t>QI-Bezeichnung</w:t>
            </w:r>
          </w:p>
        </w:tc>
        <w:tc>
          <w:tcPr>
            <w:tcW w:w="992" w:type="dxa"/>
            <w:tcBorders>
              <w:top w:val="single" w:sz="4" w:space="0" w:color="A6A6A6" w:themeColor="background1" w:themeShade="A6"/>
            </w:tcBorders>
          </w:tcPr>
          <w:p w14:paraId="4B10D1F8" w14:textId="77777777" w:rsidR="0057694E" w:rsidRDefault="00192759" w:rsidP="003E35FC">
            <w:pPr>
              <w:pStyle w:val="Tabellenkopf"/>
            </w:pPr>
            <w:r>
              <w:t>Referenz</w:t>
            </w:r>
            <w:r>
              <w:t>bereich</w:t>
            </w:r>
          </w:p>
        </w:tc>
        <w:tc>
          <w:tcPr>
            <w:tcW w:w="851" w:type="dxa"/>
            <w:tcBorders>
              <w:top w:val="single" w:sz="4" w:space="0" w:color="A6A6A6" w:themeColor="background1" w:themeShade="A6"/>
            </w:tcBorders>
          </w:tcPr>
          <w:p w14:paraId="5F53F7E6" w14:textId="77777777" w:rsidR="0057694E" w:rsidRDefault="00192759" w:rsidP="003E35FC">
            <w:pPr>
              <w:pStyle w:val="Tabellenkopf"/>
            </w:pPr>
            <w:r>
              <w:t>Rechen</w:t>
            </w:r>
            <w:r>
              <w:t>regel</w:t>
            </w:r>
          </w:p>
        </w:tc>
        <w:tc>
          <w:tcPr>
            <w:tcW w:w="1984" w:type="dxa"/>
            <w:tcBorders>
              <w:top w:val="single" w:sz="4" w:space="0" w:color="A6A6A6" w:themeColor="background1" w:themeShade="A6"/>
            </w:tcBorders>
          </w:tcPr>
          <w:p w14:paraId="335A2678" w14:textId="77777777" w:rsidR="0057694E" w:rsidRDefault="00192759" w:rsidP="004A2346">
            <w:pPr>
              <w:pStyle w:val="Tabellenkopf"/>
            </w:pPr>
            <w:r>
              <w:t>Vergleichbarkeit mit Vorjahresergebnissen</w:t>
            </w:r>
          </w:p>
        </w:tc>
        <w:tc>
          <w:tcPr>
            <w:tcW w:w="4789" w:type="dxa"/>
            <w:tcBorders>
              <w:top w:val="single" w:sz="4" w:space="0" w:color="A6A6A6" w:themeColor="background1" w:themeShade="A6"/>
            </w:tcBorders>
          </w:tcPr>
          <w:p w14:paraId="2482A35C" w14:textId="77777777" w:rsidR="0057694E" w:rsidRDefault="00192759" w:rsidP="004A2346">
            <w:pPr>
              <w:pStyle w:val="Tabellenkopf"/>
            </w:pPr>
            <w:r>
              <w:t>Erläuterung</w:t>
            </w:r>
          </w:p>
        </w:tc>
      </w:tr>
      <w:tr w:rsidR="0057694E" w:rsidRPr="00743DF3" w14:paraId="60A7950B"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1F9A6823" w14:textId="77777777" w:rsidR="0057694E" w:rsidRPr="00743DF3" w:rsidRDefault="00192759" w:rsidP="0057694E">
            <w:pPr>
              <w:pStyle w:val="Tabellentext"/>
            </w:pPr>
            <w:r>
              <w:t>52009</w:t>
            </w:r>
            <w:r w:rsidRPr="00F65AE0">
              <w:rPr>
                <w:color w:val="FF0000"/>
              </w:rPr>
              <w:t xml:space="preserve"> </w:t>
            </w:r>
            <w:r w:rsidRPr="00F65AE0">
              <w:rPr>
                <w:color w:val="FF0000"/>
              </w:rPr>
              <w:t xml:space="preserve"> </w:t>
            </w:r>
          </w:p>
        </w:tc>
        <w:tc>
          <w:tcPr>
            <w:tcW w:w="4488" w:type="dxa"/>
          </w:tcPr>
          <w:p w14:paraId="0199D492" w14:textId="77777777" w:rsidR="0057694E" w:rsidRPr="00743DF3" w:rsidRDefault="00192759" w:rsidP="0057694E">
            <w:pPr>
              <w:pStyle w:val="Tabellentext"/>
            </w:pPr>
            <w:r>
              <w:t>Verhältnis der beobachteten zur erwarteten Rate (O/E) an Patientinnen und Patienten mit mindestens einem stationär erworbenen Dekubitalulcus (ohne Dekubitalulcera Grad/Kategorie 1)</w:t>
            </w:r>
          </w:p>
        </w:tc>
        <w:tc>
          <w:tcPr>
            <w:tcW w:w="992" w:type="dxa"/>
          </w:tcPr>
          <w:p w14:paraId="057C8DF4" w14:textId="77777777" w:rsidR="0057694E" w:rsidRPr="0057694E" w:rsidRDefault="00192759" w:rsidP="0057694E">
            <w:pPr>
              <w:pStyle w:val="Tabellentext"/>
              <w:rPr>
                <w:rFonts w:asciiTheme="minorHAnsi" w:hAnsiTheme="minorHAnsi" w:cstheme="minorHAnsi"/>
              </w:rPr>
            </w:pPr>
            <w:r>
              <w:rPr>
                <w:rFonts w:cs="Calibri"/>
              </w:rPr>
              <w:t>Nein</w:t>
            </w:r>
          </w:p>
        </w:tc>
        <w:tc>
          <w:tcPr>
            <w:tcW w:w="851" w:type="dxa"/>
          </w:tcPr>
          <w:p w14:paraId="165E83DD" w14:textId="77777777" w:rsidR="0057694E" w:rsidRPr="0057694E" w:rsidRDefault="00192759"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42F5796E" w14:textId="77777777" w:rsidR="0057694E" w:rsidRPr="0057694E" w:rsidRDefault="00192759" w:rsidP="007B6F69">
            <w:pPr>
              <w:pStyle w:val="CodeOhneSilbentrennung"/>
              <w:rPr>
                <w:rFonts w:asciiTheme="minorHAnsi" w:hAnsiTheme="minorHAnsi" w:cstheme="minorHAnsi"/>
              </w:rPr>
            </w:pPr>
            <w:r>
              <w:rPr>
                <w:rFonts w:ascii="Calibri" w:hAnsi="Calibri" w:cs="Calibri"/>
              </w:rPr>
              <w:t>Vergleichbar</w:t>
            </w:r>
          </w:p>
        </w:tc>
        <w:tc>
          <w:tcPr>
            <w:tcW w:w="4789" w:type="dxa"/>
          </w:tcPr>
          <w:p w14:paraId="5E4037BF" w14:textId="77777777" w:rsidR="0057694E" w:rsidRPr="0057694E" w:rsidRDefault="00192759" w:rsidP="007B6F69">
            <w:pPr>
              <w:pStyle w:val="CodeOhneSilbentrennung"/>
              <w:rPr>
                <w:rFonts w:asciiTheme="minorHAnsi" w:hAnsiTheme="minorHAnsi" w:cstheme="minorHAnsi"/>
              </w:rPr>
            </w:pPr>
            <w:r>
              <w:rPr>
                <w:rFonts w:ascii="Calibri" w:hAnsi="Calibri" w:cs="Calibri"/>
              </w:rPr>
              <w:t>-</w:t>
            </w:r>
          </w:p>
        </w:tc>
      </w:tr>
      <w:tr w:rsidR="0057694E" w:rsidRPr="00743DF3" w14:paraId="485C787C"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180DAE1A" w14:textId="77777777" w:rsidR="0057694E" w:rsidRPr="00743DF3" w:rsidRDefault="00192759" w:rsidP="0057694E">
            <w:pPr>
              <w:pStyle w:val="Tabellentext"/>
            </w:pPr>
            <w:r>
              <w:t>52010</w:t>
            </w:r>
            <w:r w:rsidRPr="00F65AE0">
              <w:rPr>
                <w:color w:val="FF0000"/>
              </w:rPr>
              <w:t xml:space="preserve"> </w:t>
            </w:r>
            <w:r w:rsidRPr="00F65AE0">
              <w:rPr>
                <w:color w:val="FF0000"/>
              </w:rPr>
              <w:t xml:space="preserve"> </w:t>
            </w:r>
          </w:p>
        </w:tc>
        <w:tc>
          <w:tcPr>
            <w:tcW w:w="4488" w:type="dxa"/>
          </w:tcPr>
          <w:p w14:paraId="5FDCCC86" w14:textId="77777777" w:rsidR="0057694E" w:rsidRPr="00743DF3" w:rsidRDefault="00192759" w:rsidP="0057694E">
            <w:pPr>
              <w:pStyle w:val="Tabellentext"/>
            </w:pPr>
            <w:r>
              <w:t>Alle Patientinnen und Patienten mit mindestens einem stationär erworbenen Dekubitalulcus Grad/Kategorie 4</w:t>
            </w:r>
          </w:p>
        </w:tc>
        <w:tc>
          <w:tcPr>
            <w:tcW w:w="992" w:type="dxa"/>
          </w:tcPr>
          <w:p w14:paraId="349F098C" w14:textId="77777777" w:rsidR="0057694E" w:rsidRPr="0057694E" w:rsidRDefault="00192759" w:rsidP="0057694E">
            <w:pPr>
              <w:pStyle w:val="Tabellentext"/>
              <w:rPr>
                <w:rFonts w:asciiTheme="minorHAnsi" w:hAnsiTheme="minorHAnsi" w:cstheme="minorHAnsi"/>
              </w:rPr>
            </w:pPr>
            <w:r>
              <w:rPr>
                <w:rFonts w:cs="Calibri"/>
              </w:rPr>
              <w:t>Nein</w:t>
            </w:r>
          </w:p>
        </w:tc>
        <w:tc>
          <w:tcPr>
            <w:tcW w:w="851" w:type="dxa"/>
          </w:tcPr>
          <w:p w14:paraId="543E03AB" w14:textId="77777777" w:rsidR="0057694E" w:rsidRPr="0057694E" w:rsidRDefault="00192759"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6A1F9FB8" w14:textId="77777777" w:rsidR="0057694E" w:rsidRPr="0057694E" w:rsidRDefault="00192759" w:rsidP="007B6F69">
            <w:pPr>
              <w:pStyle w:val="CodeOhneSilbentrennung"/>
              <w:rPr>
                <w:rFonts w:asciiTheme="minorHAnsi" w:hAnsiTheme="minorHAnsi" w:cstheme="minorHAnsi"/>
              </w:rPr>
            </w:pPr>
            <w:r>
              <w:rPr>
                <w:rFonts w:ascii="Calibri" w:hAnsi="Calibri" w:cs="Calibri"/>
              </w:rPr>
              <w:t>Vergleichbar</w:t>
            </w:r>
          </w:p>
        </w:tc>
        <w:tc>
          <w:tcPr>
            <w:tcW w:w="4789" w:type="dxa"/>
          </w:tcPr>
          <w:p w14:paraId="5A3F4590" w14:textId="77777777" w:rsidR="0057694E" w:rsidRPr="0057694E" w:rsidRDefault="00192759" w:rsidP="007B6F69">
            <w:pPr>
              <w:pStyle w:val="CodeOhneSilbentrennung"/>
              <w:rPr>
                <w:rFonts w:asciiTheme="minorHAnsi" w:hAnsiTheme="minorHAnsi" w:cstheme="minorHAnsi"/>
              </w:rPr>
            </w:pPr>
            <w:r>
              <w:rPr>
                <w:rFonts w:ascii="Calibri" w:hAnsi="Calibri" w:cs="Calibri"/>
              </w:rPr>
              <w:t>-</w:t>
            </w:r>
          </w:p>
        </w:tc>
      </w:tr>
    </w:tbl>
    <w:p w14:paraId="1E86F85A" w14:textId="77777777" w:rsidR="005D6C32" w:rsidRDefault="00192759" w:rsidP="00A36F56"/>
    <w:p w14:paraId="3AF25D3A" w14:textId="77777777" w:rsidR="005D6C32" w:rsidRDefault="00192759" w:rsidP="005D6C32">
      <w:pPr>
        <w:pStyle w:val="Absatzberschriftebene2nurinNavigation"/>
      </w:pPr>
      <w:r>
        <w:t>2018 zusätzlich berechnete Qualitätsindikatoren</w:t>
      </w:r>
      <w:r>
        <w:t>: keine</w:t>
      </w:r>
    </w:p>
    <w:p w14:paraId="7EEF4D50" w14:textId="77777777" w:rsidR="005D6C32" w:rsidRDefault="00192759" w:rsidP="00A36F56"/>
    <w:p w14:paraId="3D75EEB3" w14:textId="77777777" w:rsidR="00C0533D" w:rsidRPr="005D6C32" w:rsidRDefault="00192759" w:rsidP="005D6C32">
      <w:pPr>
        <w:pStyle w:val="Absatzberschriftebene2nurinNavigation"/>
      </w:pPr>
      <w:r>
        <w:t>Aktuelle Kennzahlen 2019</w:t>
      </w:r>
    </w:p>
    <w:tbl>
      <w:tblPr>
        <w:tblStyle w:val="IQTIGStandard"/>
        <w:tblW w:w="14570" w:type="dxa"/>
        <w:tblLayout w:type="fixed"/>
        <w:tblLook w:val="0420" w:firstRow="1" w:lastRow="0" w:firstColumn="0" w:lastColumn="0" w:noHBand="0" w:noVBand="1"/>
      </w:tblPr>
      <w:tblGrid>
        <w:gridCol w:w="993"/>
        <w:gridCol w:w="1275"/>
        <w:gridCol w:w="3686"/>
        <w:gridCol w:w="992"/>
        <w:gridCol w:w="851"/>
        <w:gridCol w:w="1984"/>
        <w:gridCol w:w="4789"/>
      </w:tblGrid>
      <w:tr w:rsidR="00A37104" w:rsidRPr="009E2B0C" w14:paraId="6B5D5A61"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3"/>
            <w:tcBorders>
              <w:bottom w:val="single" w:sz="4" w:space="0" w:color="A6A6A6" w:themeColor="background1" w:themeShade="A6"/>
              <w:right w:val="single" w:sz="4" w:space="0" w:color="A6A6A6" w:themeColor="background1" w:themeShade="A6"/>
            </w:tcBorders>
          </w:tcPr>
          <w:p w14:paraId="70530D96" w14:textId="77777777" w:rsidR="00A37104" w:rsidRDefault="00192759" w:rsidP="00BD71D2">
            <w:pPr>
              <w:pStyle w:val="Tabellenkopf"/>
            </w:pPr>
            <w:r>
              <w:t>Kennzahl</w:t>
            </w:r>
          </w:p>
        </w:tc>
        <w:tc>
          <w:tcPr>
            <w:tcW w:w="8616" w:type="dxa"/>
            <w:gridSpan w:val="4"/>
            <w:tcBorders>
              <w:left w:val="single" w:sz="4" w:space="0" w:color="A6A6A6" w:themeColor="background1" w:themeShade="A6"/>
              <w:bottom w:val="single" w:sz="4" w:space="0" w:color="A6A6A6" w:themeColor="background1" w:themeShade="A6"/>
            </w:tcBorders>
          </w:tcPr>
          <w:p w14:paraId="3D3D150D" w14:textId="77777777" w:rsidR="00A37104" w:rsidRDefault="00192759" w:rsidP="00BD71D2">
            <w:pPr>
              <w:pStyle w:val="Tabellenkopf"/>
            </w:pPr>
            <w:r>
              <w:t>Anpassung im Vergleich zum Vorjah</w:t>
            </w:r>
            <w:r>
              <w:t>r</w:t>
            </w:r>
          </w:p>
        </w:tc>
      </w:tr>
      <w:tr w:rsidR="00A37104" w:rsidRPr="009E2B0C" w14:paraId="30F822F6"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993" w:type="dxa"/>
            <w:tcBorders>
              <w:top w:val="single" w:sz="4" w:space="0" w:color="A6A6A6" w:themeColor="background1" w:themeShade="A6"/>
            </w:tcBorders>
          </w:tcPr>
          <w:p w14:paraId="77612017" w14:textId="77777777" w:rsidR="00A37104" w:rsidRPr="009913D0" w:rsidRDefault="00192759" w:rsidP="00A37104">
            <w:pPr>
              <w:pStyle w:val="Tabellenkopf"/>
            </w:pPr>
            <w:r>
              <w:t>Kennzahlkategorie</w:t>
            </w:r>
          </w:p>
        </w:tc>
        <w:tc>
          <w:tcPr>
            <w:tcW w:w="1275" w:type="dxa"/>
            <w:tcBorders>
              <w:top w:val="single" w:sz="4" w:space="0" w:color="A6A6A6" w:themeColor="background1" w:themeShade="A6"/>
            </w:tcBorders>
          </w:tcPr>
          <w:p w14:paraId="6418FF13" w14:textId="5C414B57" w:rsidR="00A37104" w:rsidRDefault="00C32373" w:rsidP="00A37104">
            <w:pPr>
              <w:pStyle w:val="Tabellenkopf"/>
            </w:pPr>
            <w:bookmarkStart w:id="40" w:name="_GoBack"/>
            <w:del w:id="41" w:author="IQTIG" w:date="2020-04-27T15:03:00Z">
              <w:r>
                <w:delText>Kennzahl-</w:delText>
              </w:r>
            </w:del>
            <w:bookmarkEnd w:id="40"/>
            <w:r w:rsidR="00192759">
              <w:t>ID</w:t>
            </w:r>
          </w:p>
        </w:tc>
        <w:tc>
          <w:tcPr>
            <w:tcW w:w="3686" w:type="dxa"/>
            <w:tcBorders>
              <w:top w:val="single" w:sz="4" w:space="0" w:color="A6A6A6" w:themeColor="background1" w:themeShade="A6"/>
            </w:tcBorders>
          </w:tcPr>
          <w:p w14:paraId="2DFE6B52" w14:textId="77777777" w:rsidR="00A37104" w:rsidRDefault="00192759" w:rsidP="00A37104">
            <w:pPr>
              <w:pStyle w:val="Tabellenkopf"/>
            </w:pPr>
            <w:r>
              <w:t>Kennzahl</w:t>
            </w:r>
            <w:r>
              <w:t>-Bezeichnung</w:t>
            </w:r>
          </w:p>
        </w:tc>
        <w:tc>
          <w:tcPr>
            <w:tcW w:w="992" w:type="dxa"/>
            <w:tcBorders>
              <w:top w:val="single" w:sz="4" w:space="0" w:color="A6A6A6" w:themeColor="background1" w:themeShade="A6"/>
            </w:tcBorders>
          </w:tcPr>
          <w:p w14:paraId="14680674" w14:textId="77777777" w:rsidR="00A37104" w:rsidRDefault="00192759" w:rsidP="00A37104">
            <w:pPr>
              <w:pStyle w:val="Tabellenkopf"/>
            </w:pPr>
            <w:r>
              <w:t>Referenz</w:t>
            </w:r>
            <w:r>
              <w:t>-</w:t>
            </w:r>
            <w:r>
              <w:br/>
            </w:r>
            <w:r>
              <w:t>bereich</w:t>
            </w:r>
          </w:p>
        </w:tc>
        <w:tc>
          <w:tcPr>
            <w:tcW w:w="851" w:type="dxa"/>
            <w:tcBorders>
              <w:top w:val="single" w:sz="4" w:space="0" w:color="A6A6A6" w:themeColor="background1" w:themeShade="A6"/>
            </w:tcBorders>
          </w:tcPr>
          <w:p w14:paraId="75CC4590" w14:textId="77777777" w:rsidR="00A37104" w:rsidRDefault="00192759" w:rsidP="00A37104">
            <w:pPr>
              <w:pStyle w:val="Tabellenkopf"/>
            </w:pPr>
            <w:r>
              <w:t>Rechen-</w:t>
            </w:r>
            <w:r>
              <w:br/>
              <w:t>regel</w:t>
            </w:r>
          </w:p>
        </w:tc>
        <w:tc>
          <w:tcPr>
            <w:tcW w:w="1984" w:type="dxa"/>
            <w:tcBorders>
              <w:top w:val="single" w:sz="4" w:space="0" w:color="A6A6A6" w:themeColor="background1" w:themeShade="A6"/>
            </w:tcBorders>
          </w:tcPr>
          <w:p w14:paraId="389592B5" w14:textId="77777777" w:rsidR="00A37104" w:rsidRDefault="00192759" w:rsidP="00A37104">
            <w:pPr>
              <w:pStyle w:val="Tabellenkopf"/>
            </w:pPr>
            <w:r>
              <w:t>Vergleichbarkeit mit Vorjahresergebnissen</w:t>
            </w:r>
          </w:p>
        </w:tc>
        <w:tc>
          <w:tcPr>
            <w:tcW w:w="4789" w:type="dxa"/>
            <w:tcBorders>
              <w:top w:val="single" w:sz="4" w:space="0" w:color="A6A6A6" w:themeColor="background1" w:themeShade="A6"/>
            </w:tcBorders>
          </w:tcPr>
          <w:p w14:paraId="5D2A0B16" w14:textId="77777777" w:rsidR="00A37104" w:rsidRDefault="00192759" w:rsidP="00A37104">
            <w:pPr>
              <w:pStyle w:val="Tabellenkopf"/>
            </w:pPr>
            <w:r>
              <w:t>Erläuterung</w:t>
            </w:r>
          </w:p>
        </w:tc>
      </w:tr>
      <w:tr w:rsidR="00A37104" w:rsidRPr="00743DF3" w14:paraId="51283583"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3A61F449" w14:textId="77777777" w:rsidR="00A37104" w:rsidRPr="00743DF3" w:rsidRDefault="00192759" w:rsidP="00A37104">
            <w:pPr>
              <w:pStyle w:val="Tabellentext"/>
            </w:pPr>
            <w:r>
              <w:t>TKez</w:t>
            </w:r>
          </w:p>
        </w:tc>
        <w:tc>
          <w:tcPr>
            <w:tcW w:w="1275" w:type="dxa"/>
          </w:tcPr>
          <w:p w14:paraId="5AE561D8" w14:textId="77777777" w:rsidR="00A37104" w:rsidRPr="00743DF3" w:rsidRDefault="00192759" w:rsidP="00A37104">
            <w:pPr>
              <w:pStyle w:val="Tabellentext"/>
            </w:pPr>
            <w:r>
              <w:t>52326</w:t>
            </w:r>
            <w:r w:rsidRPr="0084506E">
              <w:rPr>
                <w:color w:val="FF0000"/>
              </w:rPr>
              <w:t xml:space="preserve"> </w:t>
            </w:r>
            <w:r w:rsidRPr="0084506E">
              <w:rPr>
                <w:color w:val="FF0000"/>
              </w:rPr>
              <w:t xml:space="preserve"> </w:t>
            </w:r>
          </w:p>
        </w:tc>
        <w:tc>
          <w:tcPr>
            <w:tcW w:w="3686" w:type="dxa"/>
          </w:tcPr>
          <w:p w14:paraId="2CE786B1" w14:textId="77777777" w:rsidR="00A37104" w:rsidRPr="0057694E" w:rsidRDefault="00192759" w:rsidP="00A37104">
            <w:pPr>
              <w:pStyle w:val="Tabellentext"/>
              <w:rPr>
                <w:rFonts w:asciiTheme="minorHAnsi" w:hAnsiTheme="minorHAnsi" w:cstheme="minorHAnsi"/>
              </w:rPr>
            </w:pPr>
            <w:r>
              <w:rPr>
                <w:rFonts w:cs="Calibri"/>
              </w:rPr>
              <w:t>Alle Patientinnen und Patienten mit mindestens einem stationär erworbenen Dekubitalulcus Grad/Kategorie 2</w:t>
            </w:r>
          </w:p>
        </w:tc>
        <w:tc>
          <w:tcPr>
            <w:tcW w:w="992" w:type="dxa"/>
          </w:tcPr>
          <w:p w14:paraId="49270B5E" w14:textId="77777777" w:rsidR="00A37104" w:rsidRPr="0057694E" w:rsidRDefault="00192759" w:rsidP="00A37104">
            <w:pPr>
              <w:pStyle w:val="Tabellentext"/>
              <w:rPr>
                <w:rFonts w:asciiTheme="minorHAnsi" w:hAnsiTheme="minorHAnsi" w:cstheme="minorHAnsi"/>
              </w:rPr>
            </w:pPr>
            <w:r>
              <w:rPr>
                <w:rFonts w:cs="Calibri"/>
              </w:rPr>
              <w:t>-</w:t>
            </w:r>
          </w:p>
        </w:tc>
        <w:tc>
          <w:tcPr>
            <w:tcW w:w="851" w:type="dxa"/>
          </w:tcPr>
          <w:p w14:paraId="79EBF188" w14:textId="77777777" w:rsidR="00A37104" w:rsidRPr="0057694E" w:rsidRDefault="00192759" w:rsidP="00A37104">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6B9DED2F" w14:textId="77777777" w:rsidR="00A37104" w:rsidRPr="0057694E" w:rsidRDefault="00192759"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24A10ACE" w14:textId="77777777" w:rsidR="00A37104" w:rsidRPr="0057694E" w:rsidRDefault="00192759" w:rsidP="00A37104">
            <w:pPr>
              <w:pStyle w:val="CodeOhneSilbentrennung"/>
              <w:rPr>
                <w:rFonts w:asciiTheme="minorHAnsi" w:hAnsiTheme="minorHAnsi" w:cstheme="minorHAnsi"/>
              </w:rPr>
            </w:pPr>
            <w:r>
              <w:rPr>
                <w:rFonts w:ascii="Calibri" w:hAnsi="Calibri" w:cs="Calibri"/>
              </w:rPr>
              <w:t>Die Ergebnisse werden für die Krankenhausstandorte berechnet, die eine Risikostatistik und/oder QS-Dokumentation übermittelt haben.</w:t>
            </w:r>
          </w:p>
        </w:tc>
      </w:tr>
      <w:tr w:rsidR="00A37104" w:rsidRPr="00743DF3" w14:paraId="4A158780" w14:textId="77777777" w:rsidTr="00A37104">
        <w:trPr>
          <w:cnfStyle w:val="000000010000" w:firstRow="0" w:lastRow="0" w:firstColumn="0" w:lastColumn="0" w:oddVBand="0" w:evenVBand="0" w:oddHBand="0" w:evenHBand="1" w:firstRowFirstColumn="0" w:firstRowLastColumn="0" w:lastRowFirstColumn="0" w:lastRowLastColumn="0"/>
          <w:trHeight w:val="416"/>
        </w:trPr>
        <w:tc>
          <w:tcPr>
            <w:tcW w:w="993" w:type="dxa"/>
          </w:tcPr>
          <w:p w14:paraId="0E99B0AB" w14:textId="77777777" w:rsidR="00A37104" w:rsidRPr="00743DF3" w:rsidRDefault="00192759" w:rsidP="00A37104">
            <w:pPr>
              <w:pStyle w:val="Tabellentext"/>
            </w:pPr>
            <w:r>
              <w:t>TKez</w:t>
            </w:r>
          </w:p>
        </w:tc>
        <w:tc>
          <w:tcPr>
            <w:tcW w:w="1275" w:type="dxa"/>
          </w:tcPr>
          <w:p w14:paraId="391B4DF0" w14:textId="77777777" w:rsidR="00A37104" w:rsidRPr="00743DF3" w:rsidRDefault="00192759" w:rsidP="00A37104">
            <w:pPr>
              <w:pStyle w:val="Tabellentext"/>
            </w:pPr>
            <w:r>
              <w:t>521801</w:t>
            </w:r>
            <w:r w:rsidRPr="0084506E">
              <w:rPr>
                <w:color w:val="FF0000"/>
              </w:rPr>
              <w:t xml:space="preserve"> </w:t>
            </w:r>
            <w:r w:rsidRPr="0084506E">
              <w:rPr>
                <w:color w:val="FF0000"/>
              </w:rPr>
              <w:t xml:space="preserve"> </w:t>
            </w:r>
          </w:p>
        </w:tc>
        <w:tc>
          <w:tcPr>
            <w:tcW w:w="3686" w:type="dxa"/>
          </w:tcPr>
          <w:p w14:paraId="6789C468" w14:textId="77777777" w:rsidR="00A37104" w:rsidRPr="0057694E" w:rsidRDefault="00192759" w:rsidP="00A37104">
            <w:pPr>
              <w:pStyle w:val="Tabellentext"/>
              <w:rPr>
                <w:rFonts w:asciiTheme="minorHAnsi" w:hAnsiTheme="minorHAnsi" w:cstheme="minorHAnsi"/>
              </w:rPr>
            </w:pPr>
            <w:r>
              <w:rPr>
                <w:rFonts w:cs="Calibri"/>
              </w:rPr>
              <w:t>Alle Patientinnen und Patienten mit mindestens einem stationär erworbenen Dekubita</w:t>
            </w:r>
            <w:r>
              <w:rPr>
                <w:rFonts w:cs="Calibri"/>
              </w:rPr>
              <w:t>lulcus Grad/Kategorie 3</w:t>
            </w:r>
          </w:p>
        </w:tc>
        <w:tc>
          <w:tcPr>
            <w:tcW w:w="992" w:type="dxa"/>
          </w:tcPr>
          <w:p w14:paraId="2B40A9EA" w14:textId="77777777" w:rsidR="00A37104" w:rsidRPr="0057694E" w:rsidRDefault="00192759" w:rsidP="00A37104">
            <w:pPr>
              <w:pStyle w:val="Tabellentext"/>
              <w:rPr>
                <w:rFonts w:asciiTheme="minorHAnsi" w:hAnsiTheme="minorHAnsi" w:cstheme="minorHAnsi"/>
              </w:rPr>
            </w:pPr>
            <w:r>
              <w:rPr>
                <w:rFonts w:cs="Calibri"/>
              </w:rPr>
              <w:t>-</w:t>
            </w:r>
          </w:p>
        </w:tc>
        <w:tc>
          <w:tcPr>
            <w:tcW w:w="851" w:type="dxa"/>
          </w:tcPr>
          <w:p w14:paraId="6AC35191" w14:textId="77777777" w:rsidR="00A37104" w:rsidRPr="0057694E" w:rsidRDefault="00192759" w:rsidP="00A37104">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621D2687" w14:textId="77777777" w:rsidR="00A37104" w:rsidRPr="0057694E" w:rsidRDefault="00192759"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135BF6BE" w14:textId="77777777" w:rsidR="00A37104" w:rsidRPr="0057694E" w:rsidRDefault="00192759" w:rsidP="00A37104">
            <w:pPr>
              <w:pStyle w:val="CodeOhneSilbentrennung"/>
              <w:rPr>
                <w:rFonts w:asciiTheme="minorHAnsi" w:hAnsiTheme="minorHAnsi" w:cstheme="minorHAnsi"/>
              </w:rPr>
            </w:pPr>
            <w:r>
              <w:rPr>
                <w:rFonts w:ascii="Calibri" w:hAnsi="Calibri" w:cs="Calibri"/>
              </w:rPr>
              <w:t>Die Ergebnisse werden für die Krankenhausstandorte berechnet, die eine Risikostatistik und/oder QS-Dokumentation übermittelt haben.</w:t>
            </w:r>
          </w:p>
        </w:tc>
      </w:tr>
      <w:tr w:rsidR="00A37104" w:rsidRPr="00743DF3" w14:paraId="7EF32542"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36FC2759" w14:textId="77777777" w:rsidR="00A37104" w:rsidRPr="00743DF3" w:rsidRDefault="00192759" w:rsidP="00A37104">
            <w:pPr>
              <w:pStyle w:val="Tabellentext"/>
            </w:pPr>
            <w:r>
              <w:lastRenderedPageBreak/>
              <w:t>TKez</w:t>
            </w:r>
          </w:p>
        </w:tc>
        <w:tc>
          <w:tcPr>
            <w:tcW w:w="1275" w:type="dxa"/>
          </w:tcPr>
          <w:p w14:paraId="027E3FC0" w14:textId="77777777" w:rsidR="00A37104" w:rsidRPr="00743DF3" w:rsidRDefault="00192759" w:rsidP="00A37104">
            <w:pPr>
              <w:pStyle w:val="Tabellentext"/>
            </w:pPr>
            <w:r>
              <w:t>521800</w:t>
            </w:r>
            <w:r w:rsidRPr="0084506E">
              <w:rPr>
                <w:color w:val="FF0000"/>
              </w:rPr>
              <w:t xml:space="preserve"> </w:t>
            </w:r>
            <w:r w:rsidRPr="0084506E">
              <w:rPr>
                <w:color w:val="FF0000"/>
              </w:rPr>
              <w:t xml:space="preserve"> </w:t>
            </w:r>
          </w:p>
        </w:tc>
        <w:tc>
          <w:tcPr>
            <w:tcW w:w="3686" w:type="dxa"/>
          </w:tcPr>
          <w:p w14:paraId="406067FD" w14:textId="77777777" w:rsidR="00A37104" w:rsidRPr="0057694E" w:rsidRDefault="00192759" w:rsidP="00A37104">
            <w:pPr>
              <w:pStyle w:val="Tabellentext"/>
              <w:rPr>
                <w:rFonts w:asciiTheme="minorHAnsi" w:hAnsiTheme="minorHAnsi" w:cstheme="minorHAnsi"/>
              </w:rPr>
            </w:pPr>
            <w:r>
              <w:rPr>
                <w:rFonts w:cs="Calibri"/>
              </w:rPr>
              <w:t>Alle Patientinnen und Patienten mit mindestens einem stationär erworbenen Dekubitalulcus Grad/Kategorie nicht näher bezeichnet</w:t>
            </w:r>
          </w:p>
        </w:tc>
        <w:tc>
          <w:tcPr>
            <w:tcW w:w="992" w:type="dxa"/>
          </w:tcPr>
          <w:p w14:paraId="4D823A71" w14:textId="77777777" w:rsidR="00A37104" w:rsidRPr="0057694E" w:rsidRDefault="00192759" w:rsidP="00A37104">
            <w:pPr>
              <w:pStyle w:val="Tabellentext"/>
              <w:rPr>
                <w:rFonts w:asciiTheme="minorHAnsi" w:hAnsiTheme="minorHAnsi" w:cstheme="minorHAnsi"/>
              </w:rPr>
            </w:pPr>
            <w:r>
              <w:rPr>
                <w:rFonts w:cs="Calibri"/>
              </w:rPr>
              <w:t>-</w:t>
            </w:r>
          </w:p>
        </w:tc>
        <w:tc>
          <w:tcPr>
            <w:tcW w:w="851" w:type="dxa"/>
          </w:tcPr>
          <w:p w14:paraId="1808D041" w14:textId="77777777" w:rsidR="00A37104" w:rsidRPr="0057694E" w:rsidRDefault="00192759" w:rsidP="00A37104">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252A00DE" w14:textId="77777777" w:rsidR="00A37104" w:rsidRPr="0057694E" w:rsidRDefault="00192759"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5770016A" w14:textId="77777777" w:rsidR="00A37104" w:rsidRPr="0057694E" w:rsidRDefault="00192759" w:rsidP="00A37104">
            <w:pPr>
              <w:pStyle w:val="CodeOhneSilbentrennung"/>
              <w:rPr>
                <w:rFonts w:asciiTheme="minorHAnsi" w:hAnsiTheme="minorHAnsi" w:cstheme="minorHAnsi"/>
              </w:rPr>
            </w:pPr>
            <w:r>
              <w:rPr>
                <w:rFonts w:ascii="Calibri" w:hAnsi="Calibri" w:cs="Calibri"/>
              </w:rPr>
              <w:t>Die Ergebnisse werden für die Krankenhausstandorte berechnet, die eine Risikostatistik und/oder Q</w:t>
            </w:r>
            <w:r>
              <w:rPr>
                <w:rFonts w:ascii="Calibri" w:hAnsi="Calibri" w:cs="Calibri"/>
              </w:rPr>
              <w:t>S-Dokumentation übermittelt haben.</w:t>
            </w:r>
          </w:p>
        </w:tc>
      </w:tr>
    </w:tbl>
    <w:p w14:paraId="50E94871" w14:textId="77777777" w:rsidR="005D6C32" w:rsidRDefault="00192759" w:rsidP="005D6C32"/>
    <w:p w14:paraId="208CED72" w14:textId="77777777" w:rsidR="006E5D8C" w:rsidRDefault="00192759" w:rsidP="005D6C32">
      <w:pPr>
        <w:pStyle w:val="Absatzberschriftebene2nurinNavigation"/>
      </w:pPr>
      <w:r>
        <w:t>2018 zusätzlich berechnete Kennzahlen: keine</w:t>
      </w:r>
    </w:p>
    <w:p w14:paraId="597DF273" w14:textId="77777777" w:rsidR="006E5D8C" w:rsidRPr="00A36F56" w:rsidRDefault="00192759" w:rsidP="006E5D8C"/>
    <w:sectPr w:rsidR="006E5D8C" w:rsidRPr="00A36F56" w:rsidSect="00FB2C83">
      <w:headerReference w:type="even" r:id="rId101"/>
      <w:headerReference w:type="default" r:id="rId102"/>
      <w:footerReference w:type="even" r:id="rId103"/>
      <w:footerReference w:type="default" r:id="rId104"/>
      <w:headerReference w:type="first" r:id="rId105"/>
      <w:footerReference w:type="first" r:id="rId106"/>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150754" w14:textId="77777777" w:rsidR="00192759" w:rsidRDefault="00192759" w:rsidP="00EC7661">
      <w:pPr>
        <w:spacing w:after="0"/>
      </w:pPr>
      <w:r>
        <w:separator/>
      </w:r>
    </w:p>
  </w:endnote>
  <w:endnote w:type="continuationSeparator" w:id="0">
    <w:p w14:paraId="48FD8F3A" w14:textId="77777777" w:rsidR="00192759" w:rsidRDefault="00192759"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1591D" w14:textId="77777777" w:rsidR="0066631C" w:rsidRDefault="0066631C">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90640" w14:textId="77777777" w:rsidR="00EF243C" w:rsidRDefault="00192759">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4AFE5" w14:textId="2CE673E8" w:rsidR="00D163B8" w:rsidRDefault="00192759">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13</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8A1DD" w14:textId="77777777" w:rsidR="00EF243C" w:rsidRDefault="00192759">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58CF7" w14:textId="77777777" w:rsidR="00EF243C" w:rsidRDefault="00192759">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36204" w14:textId="59301DFD" w:rsidR="00D163B8" w:rsidRDefault="00192759">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16</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0C2D1" w14:textId="77777777" w:rsidR="00EF243C" w:rsidRDefault="00192759">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B552F" w14:textId="77777777" w:rsidR="00EF243C" w:rsidRDefault="00192759">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73475" w14:textId="59A226EB" w:rsidR="00D163B8" w:rsidRDefault="00192759">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19</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47546" w14:textId="77777777" w:rsidR="00EF243C" w:rsidRDefault="00192759">
    <w:pPr>
      <w:pStyle w:val="Fuzeil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330A8" w14:textId="77777777" w:rsidR="00EF243C" w:rsidRDefault="0019275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365F0" w14:textId="414EDCEB"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192759">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92759">
      <w:rPr>
        <w:noProof/>
      </w:rPr>
      <w:t>3</w:t>
    </w:r>
    <w: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5BA3D" w14:textId="5EF728C1" w:rsidR="00D163B8" w:rsidRDefault="00192759">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22</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60049" w14:textId="77777777" w:rsidR="00EF243C" w:rsidRDefault="00192759">
    <w:pPr>
      <w:pStyle w:val="Fuzeile"/>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E2A1E" w14:textId="77777777" w:rsidR="00E547C8" w:rsidRDefault="00192759">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C8F9C" w14:textId="5911E494" w:rsidR="00341F5C" w:rsidRDefault="00192759">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24</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3991C" w14:textId="77777777" w:rsidR="00E547C8" w:rsidRDefault="00192759">
    <w:pPr>
      <w:pStyle w:val="Fuzeil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A717" w14:textId="77777777" w:rsidR="0063668E" w:rsidRDefault="00192759">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71A90" w14:textId="45305E8D" w:rsidR="009546F6" w:rsidRPr="00151AC1" w:rsidRDefault="00192759"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25</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46627" w14:textId="77777777" w:rsidR="0063668E" w:rsidRDefault="00192759">
    <w:pPr>
      <w:pStyle w:val="Fuzeile"/>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E19B6" w14:textId="77777777" w:rsidR="00EF243C" w:rsidRDefault="00192759">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151FB" w14:textId="7104275F" w:rsidR="00D163B8" w:rsidRDefault="00192759">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28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8D230" w14:textId="77777777" w:rsidR="0066631C" w:rsidRDefault="0066631C">
    <w:pPr>
      <w:pStyle w:val="Fuzeile"/>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9E751" w14:textId="77777777" w:rsidR="00EF243C" w:rsidRDefault="00192759">
    <w:pPr>
      <w:pStyle w:val="Fuzeile"/>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4C263" w14:textId="77777777" w:rsidR="00E547C8" w:rsidRDefault="00192759">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231F6" w14:textId="3498C7AE" w:rsidR="00341F5C" w:rsidRDefault="00192759">
    <w:pPr>
      <w:pStyle w:val="Fuzeile"/>
    </w:pPr>
    <w:r>
      <w:t xml:space="preserve">© IQTIG </w:t>
    </w:r>
    <w:r>
      <w:fldChar w:fldCharType="begin"/>
    </w:r>
    <w:r>
      <w:instrText>DATE</w:instrText>
    </w:r>
    <w:r>
      <w:instrText xml:space="preserv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29</w:t>
    </w:r>
    <w: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B11B4" w14:textId="77777777" w:rsidR="00E547C8" w:rsidRDefault="00192759">
    <w:pPr>
      <w:pStyle w:val="Fuzeile"/>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7A175" w14:textId="77777777" w:rsidR="00234A70" w:rsidRDefault="00192759">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FD0B0" w14:textId="6CE9D663" w:rsidR="00257C02" w:rsidRPr="00652525" w:rsidRDefault="00192759"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30</w:t>
    </w:r>
    <w: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2AC7C" w14:textId="77777777" w:rsidR="00234A70" w:rsidRDefault="00192759">
    <w:pPr>
      <w:pStyle w:val="Fuzeile"/>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7D0DA" w14:textId="77777777" w:rsidR="00652525" w:rsidRDefault="00192759">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46B71" w14:textId="41200F0F" w:rsidR="00257C02" w:rsidRPr="00652525" w:rsidRDefault="00192759"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31</w:t>
    </w:r>
    <w: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1B747" w14:textId="77777777" w:rsidR="00652525" w:rsidRDefault="00192759">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35D7E" w14:textId="77777777" w:rsidR="00283E15" w:rsidRDefault="00192759">
    <w:pPr>
      <w:pStyle w:val="Fuzeile"/>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1FED7" w14:textId="77777777" w:rsidR="003911F9" w:rsidRDefault="00192759">
    <w:pPr>
      <w:pStyle w:val="Fuzeile"/>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36F3C" w14:textId="5A1B70B2" w:rsidR="00CF528F" w:rsidRDefault="00192759">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32</w:t>
    </w:r>
    <w:r>
      <w:fldChar w:fldCharType="end"/>
    </w: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52737" w14:textId="77777777" w:rsidR="003911F9" w:rsidRDefault="00192759">
    <w:pPr>
      <w:pStyle w:val="Fuzeile"/>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26F86" w14:textId="77777777" w:rsidR="002C1712" w:rsidRDefault="00192759">
    <w:pPr>
      <w:pStyle w:val="Fuzeil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BADBF" w14:textId="2D3761A9" w:rsidR="00FB337D" w:rsidRDefault="00192759">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36</w:t>
    </w:r>
    <w:r>
      <w:fldChar w:fldCharType="end"/>
    </w: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CC168" w14:textId="77777777" w:rsidR="002C1712" w:rsidRDefault="00192759">
    <w:pPr>
      <w:pStyle w:val="Fuzeile"/>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A194B" w14:textId="77777777" w:rsidR="00271AF2" w:rsidRDefault="00192759">
    <w:pPr>
      <w:pStyle w:val="Fuzeile"/>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D8BA5" w14:textId="19146EF9" w:rsidR="00257C02" w:rsidRPr="00652525" w:rsidRDefault="00192759"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38</w:t>
    </w:r>
    <w:r>
      <w:fldChar w:fldCharType="end"/>
    </w: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79960" w14:textId="77777777" w:rsidR="00271AF2" w:rsidRDefault="00192759">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5D257" w14:textId="5D815ADC" w:rsidR="00F31203" w:rsidRDefault="00192759">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5</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541D9" w14:textId="77777777" w:rsidR="00283E15" w:rsidRDefault="00192759">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8DB6F" w14:textId="77777777" w:rsidR="0063668E" w:rsidRDefault="00192759">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EC9EA" w14:textId="094C20CB" w:rsidR="009546F6" w:rsidRPr="00151AC1" w:rsidRDefault="00192759"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7</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08A4E" w14:textId="77777777" w:rsidR="0063668E" w:rsidRDefault="0019275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5A375D" w14:textId="77777777" w:rsidR="00192759" w:rsidRDefault="00192759" w:rsidP="00EC7661">
      <w:pPr>
        <w:spacing w:after="0"/>
      </w:pPr>
      <w:r>
        <w:separator/>
      </w:r>
    </w:p>
  </w:footnote>
  <w:footnote w:type="continuationSeparator" w:id="0">
    <w:p w14:paraId="4FBEDB79" w14:textId="77777777" w:rsidR="00192759" w:rsidRDefault="00192759"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FCEB" w14:textId="77777777" w:rsidR="0066631C" w:rsidRDefault="0066631C">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C9D18" w14:textId="77777777" w:rsidR="00EF243C" w:rsidRDefault="00192759">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F65B7" w14:textId="77777777" w:rsidR="00D163B8" w:rsidRPr="00395622" w:rsidRDefault="00192759" w:rsidP="00D163B8">
    <w:pPr>
      <w:pStyle w:val="Kopfzeile"/>
    </w:pPr>
    <w:r>
      <w:t>Rechenregeln für das Erfassungsjahr</w:t>
    </w:r>
    <w:r w:rsidRPr="00395622">
      <w:t xml:space="preserve"> </w:t>
    </w:r>
    <w:r>
      <w:t>2019</w:t>
    </w:r>
    <w:r>
      <w:t xml:space="preserve"> nach </w:t>
    </w:r>
    <w:r>
      <w:t>QSKH-RL</w:t>
    </w:r>
  </w:p>
  <w:p w14:paraId="634DEDBA" w14:textId="77777777" w:rsidR="00D163B8" w:rsidRPr="00395622" w:rsidRDefault="00192759" w:rsidP="00D163B8">
    <w:pPr>
      <w:pStyle w:val="Kopfzeile"/>
    </w:pPr>
    <w:r>
      <w:t>DEK</w:t>
    </w:r>
    <w:r w:rsidRPr="00395622">
      <w:t xml:space="preserve"> - </w:t>
    </w:r>
    <w:r>
      <w:t>Pflege: Dekubitusprophylaxe</w:t>
    </w:r>
  </w:p>
  <w:p w14:paraId="3FA5E704" w14:textId="77777777" w:rsidR="00D163B8" w:rsidRDefault="00192759">
    <w:pPr>
      <w:pStyle w:val="Kopfzeile"/>
    </w:pPr>
    <w:r>
      <w:t>52009: Verhältnis der beobachteten zur erwarteten Rate (O/E) an Patientinnen und Patienten mit mindestens einem stationär erworbenen Dekubitalulcus (ohne Dekubitalulcer</w:t>
    </w:r>
    <w:r>
      <w:t>a Grad/Kategorie 1)</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14EF9" w14:textId="77777777" w:rsidR="00EF243C" w:rsidRDefault="00192759">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1DC07" w14:textId="77777777" w:rsidR="00EF243C" w:rsidRDefault="00192759">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06AD4" w14:textId="77777777" w:rsidR="00D163B8" w:rsidRPr="00395622" w:rsidRDefault="00192759" w:rsidP="00D163B8">
    <w:pPr>
      <w:pStyle w:val="Kopfzeile"/>
    </w:pPr>
    <w:r>
      <w:t>Rechenregeln für das Erfassungsjahr</w:t>
    </w:r>
    <w:r w:rsidRPr="00395622">
      <w:t xml:space="preserve"> </w:t>
    </w:r>
    <w:r>
      <w:t>2019</w:t>
    </w:r>
    <w:r>
      <w:t xml:space="preserve"> nach </w:t>
    </w:r>
    <w:r>
      <w:t>QSKH-RL</w:t>
    </w:r>
  </w:p>
  <w:p w14:paraId="604F28A5" w14:textId="77777777" w:rsidR="00D163B8" w:rsidRPr="00395622" w:rsidRDefault="00192759" w:rsidP="00D163B8">
    <w:pPr>
      <w:pStyle w:val="Kopfzeile"/>
    </w:pPr>
    <w:r>
      <w:t>DEK</w:t>
    </w:r>
    <w:r w:rsidRPr="00395622">
      <w:t xml:space="preserve"> - </w:t>
    </w:r>
    <w:r>
      <w:t>Pflege: Dekubitusprophylaxe</w:t>
    </w:r>
  </w:p>
  <w:p w14:paraId="57D735C8" w14:textId="77777777" w:rsidR="00D163B8" w:rsidRDefault="00192759">
    <w:pPr>
      <w:pStyle w:val="Kopfzeile"/>
    </w:pPr>
    <w:r>
      <w:t>52326: Alle Patientinnen und Patienten mit mindestens einem stationär erworbenen Dekubitalulcus Grad/Kategorie 2</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FB473" w14:textId="77777777" w:rsidR="00EF243C" w:rsidRDefault="00192759">
    <w:pPr>
      <w:pStyle w:val="Kopfzeil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35493" w14:textId="77777777" w:rsidR="00EF243C" w:rsidRDefault="00192759">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09529" w14:textId="77777777" w:rsidR="00D163B8" w:rsidRPr="00395622" w:rsidRDefault="00192759" w:rsidP="00D163B8">
    <w:pPr>
      <w:pStyle w:val="Kopfzeile"/>
    </w:pPr>
    <w:r>
      <w:t>Rechenreg</w:t>
    </w:r>
    <w:r>
      <w:t>eln für das Erfassungsjahr</w:t>
    </w:r>
    <w:r w:rsidRPr="00395622">
      <w:t xml:space="preserve"> </w:t>
    </w:r>
    <w:r>
      <w:t>2019</w:t>
    </w:r>
    <w:r>
      <w:t xml:space="preserve"> nach </w:t>
    </w:r>
    <w:r>
      <w:t>QSKH-RL</w:t>
    </w:r>
  </w:p>
  <w:p w14:paraId="72F70056" w14:textId="77777777" w:rsidR="00D163B8" w:rsidRPr="00395622" w:rsidRDefault="00192759" w:rsidP="00D163B8">
    <w:pPr>
      <w:pStyle w:val="Kopfzeile"/>
    </w:pPr>
    <w:r>
      <w:t>DEK</w:t>
    </w:r>
    <w:r w:rsidRPr="00395622">
      <w:t xml:space="preserve"> - </w:t>
    </w:r>
    <w:r>
      <w:t>Pflege: Dekubitusprophylaxe</w:t>
    </w:r>
  </w:p>
  <w:p w14:paraId="08D4D729" w14:textId="77777777" w:rsidR="00D163B8" w:rsidRDefault="00192759">
    <w:pPr>
      <w:pStyle w:val="Kopfzeile"/>
    </w:pPr>
    <w:r>
      <w:t>521801: Alle Patientinnen und Patienten mit mindestens einem stationär erworbenen Dekubitalulcus Grad/Kategorie 3</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F07F3" w14:textId="77777777" w:rsidR="00EF243C" w:rsidRDefault="00192759">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6FBF5" w14:textId="77777777" w:rsidR="00EF243C" w:rsidRDefault="0019275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A01DE" w14:textId="77777777" w:rsidR="00452CDA" w:rsidRDefault="00F26FC3" w:rsidP="0066631C">
    <w:pPr>
      <w:pStyle w:val="Kopfzeile"/>
    </w:pPr>
    <w:r>
      <w:t>Rechenregeln für das Erfassungsjahr</w:t>
    </w:r>
    <w:r w:rsidR="00907B99" w:rsidRPr="00395622">
      <w:t xml:space="preserve"> </w:t>
    </w:r>
    <w:r>
      <w:t>2019</w:t>
    </w:r>
    <w:r w:rsidR="00907B99">
      <w:t xml:space="preserve"> nach </w:t>
    </w:r>
    <w:r>
      <w:t>QSKH-RL</w:t>
    </w:r>
  </w:p>
  <w:p w14:paraId="1D566264" w14:textId="77777777" w:rsidR="00907B99" w:rsidRDefault="00907B99" w:rsidP="00907B99">
    <w:pPr>
      <w:pStyle w:val="Kopfzeile"/>
    </w:pPr>
    <w:r>
      <w:t>DEK - Pflege: Dekubitusprophylaxe</w:t>
    </w:r>
  </w:p>
  <w:p w14:paraId="16094769" w14:textId="0904E9CC" w:rsidR="00907B99" w:rsidRDefault="00907B99" w:rsidP="00907B99">
    <w:pPr>
      <w:pStyle w:val="Kopfzeile"/>
    </w:pPr>
    <w:r>
      <w:fldChar w:fldCharType="begin"/>
    </w:r>
    <w:r>
      <w:instrText xml:space="preserve"> STYLEREF  "Überschrift (Titelei)"</w:instrText>
    </w:r>
    <w:r>
      <w:fldChar w:fldCharType="separate"/>
    </w:r>
    <w:r w:rsidR="00192759">
      <w:rPr>
        <w:noProof/>
      </w:rPr>
      <w:t>Inhaltsverzeichnis</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CF474" w14:textId="77777777" w:rsidR="00D163B8" w:rsidRPr="00395622" w:rsidRDefault="00192759" w:rsidP="00D163B8">
    <w:pPr>
      <w:pStyle w:val="Kopfzeile"/>
    </w:pPr>
    <w:r>
      <w:t>Rechenregeln für das Erfassungsjahr</w:t>
    </w:r>
    <w:r w:rsidRPr="00395622">
      <w:t xml:space="preserve"> </w:t>
    </w:r>
    <w:r>
      <w:t>2019</w:t>
    </w:r>
    <w:r>
      <w:t xml:space="preserve"> nach </w:t>
    </w:r>
    <w:r>
      <w:t>QSKH-RL</w:t>
    </w:r>
  </w:p>
  <w:p w14:paraId="26EAC2B0" w14:textId="77777777" w:rsidR="00D163B8" w:rsidRPr="00395622" w:rsidRDefault="00192759" w:rsidP="00D163B8">
    <w:pPr>
      <w:pStyle w:val="Kopfzeile"/>
    </w:pPr>
    <w:r>
      <w:t>DEK</w:t>
    </w:r>
    <w:r w:rsidRPr="00395622">
      <w:t xml:space="preserve"> - </w:t>
    </w:r>
    <w:r>
      <w:t>Pflege: Dekubitusprophylaxe</w:t>
    </w:r>
  </w:p>
  <w:p w14:paraId="173B9B6D" w14:textId="77777777" w:rsidR="00D163B8" w:rsidRDefault="00192759">
    <w:pPr>
      <w:pStyle w:val="Kopfzeile"/>
    </w:pPr>
    <w:r>
      <w:t>521800: Alle Patientinnen und Patienten mit mindestens einem stationär erworbenen Dekubit</w:t>
    </w:r>
    <w:r>
      <w:t>alulcus Grad/Kategorie nicht näher bezeichnet</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4547B" w14:textId="77777777" w:rsidR="00EF243C" w:rsidRDefault="00192759">
    <w:pPr>
      <w:pStyle w:val="Kopfzeile"/>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DED76" w14:textId="77777777" w:rsidR="00E547C8" w:rsidRDefault="00192759">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8E390" w14:textId="77777777" w:rsidR="00934892" w:rsidRPr="00395622" w:rsidRDefault="00192759" w:rsidP="00934892">
    <w:pPr>
      <w:pStyle w:val="Kopfzeile"/>
    </w:pPr>
    <w:r>
      <w:t>Rechenregeln für das Erfassungsjahr</w:t>
    </w:r>
    <w:r w:rsidRPr="00395622">
      <w:t xml:space="preserve"> </w:t>
    </w:r>
    <w:r>
      <w:t>2019</w:t>
    </w:r>
    <w:r>
      <w:t xml:space="preserve"> nach </w:t>
    </w:r>
    <w:r>
      <w:t>QSKH-RL</w:t>
    </w:r>
  </w:p>
  <w:p w14:paraId="10BEE3F5" w14:textId="77777777" w:rsidR="00934892" w:rsidRPr="00395622" w:rsidRDefault="00192759" w:rsidP="00934892">
    <w:pPr>
      <w:pStyle w:val="Kopfzeile"/>
    </w:pPr>
    <w:r>
      <w:t>DEK</w:t>
    </w:r>
    <w:r w:rsidRPr="00395622">
      <w:t xml:space="preserve"> - </w:t>
    </w:r>
    <w:r>
      <w:t>Pflege: Dekubitusprophylaxe</w:t>
    </w:r>
  </w:p>
  <w:p w14:paraId="063BDCEA" w14:textId="77777777" w:rsidR="00341F5C" w:rsidRDefault="00192759">
    <w:pPr>
      <w:pStyle w:val="Kopfzeile"/>
    </w:pPr>
    <w:r>
      <w:t>Alle Patientinnen und Patienten mit mindestens einem stationär erworbenen Dekubitalulcus (ohne Dekubitalulcera Grad/Kategorie 1)</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533D6" w14:textId="77777777" w:rsidR="00E547C8" w:rsidRDefault="00192759">
    <w:pPr>
      <w:pStyle w:val="Kopfzeil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651E9" w14:textId="77777777" w:rsidR="0063668E" w:rsidRDefault="00192759">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8A3AE" w14:textId="77777777" w:rsidR="009546F6" w:rsidRPr="00395622" w:rsidRDefault="00192759" w:rsidP="009546F6">
    <w:pPr>
      <w:pStyle w:val="Kopfzeile"/>
    </w:pPr>
    <w:r>
      <w:t>Rechenregeln für das Erfassungsjahr</w:t>
    </w:r>
    <w:r w:rsidRPr="00395622">
      <w:t xml:space="preserve"> </w:t>
    </w:r>
    <w:r>
      <w:t>2019</w:t>
    </w:r>
    <w:r>
      <w:t xml:space="preserve"> nach </w:t>
    </w:r>
    <w:r>
      <w:t>QSKH-RL</w:t>
    </w:r>
  </w:p>
  <w:p w14:paraId="306C3DAD" w14:textId="77777777" w:rsidR="009546F6" w:rsidRPr="00395622" w:rsidRDefault="00192759" w:rsidP="009546F6">
    <w:pPr>
      <w:pStyle w:val="Kopfzeile"/>
    </w:pPr>
    <w:r>
      <w:t>DEK</w:t>
    </w:r>
    <w:r w:rsidRPr="00395622">
      <w:t xml:space="preserve"> - </w:t>
    </w:r>
    <w:r>
      <w:t>Pflege: Dekubitusprophylaxe</w:t>
    </w:r>
  </w:p>
  <w:p w14:paraId="4386EC3D" w14:textId="77777777" w:rsidR="009546F6" w:rsidRDefault="00192759">
    <w:pPr>
      <w:pStyle w:val="Kopfzeile"/>
    </w:pPr>
    <w:r>
      <w:t>52010: Alle Patientinnen und Patienten mit mindestens einem stationär erworbenen Dekubitalulcus Grad/Kategorie 4</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1BD1B" w14:textId="77777777" w:rsidR="0063668E" w:rsidRDefault="00192759">
    <w:pPr>
      <w:pStyle w:val="Kopfzeile"/>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F2C0D" w14:textId="77777777" w:rsidR="00EF243C" w:rsidRDefault="00192759">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8F410" w14:textId="77777777" w:rsidR="00D163B8" w:rsidRPr="00395622" w:rsidRDefault="00192759" w:rsidP="00D163B8">
    <w:pPr>
      <w:pStyle w:val="Kopfzeile"/>
    </w:pPr>
    <w:r>
      <w:t>Rechenregeln für das Erfassungsjahr</w:t>
    </w:r>
    <w:r w:rsidRPr="00395622">
      <w:t xml:space="preserve"> </w:t>
    </w:r>
    <w:r>
      <w:t>2019</w:t>
    </w:r>
    <w:r>
      <w:t xml:space="preserve"> nach </w:t>
    </w:r>
    <w:r>
      <w:t>QSKH-RL</w:t>
    </w:r>
  </w:p>
  <w:p w14:paraId="4007E513" w14:textId="77777777" w:rsidR="00D163B8" w:rsidRPr="00395622" w:rsidRDefault="00192759" w:rsidP="00D163B8">
    <w:pPr>
      <w:pStyle w:val="Kopfzeile"/>
    </w:pPr>
    <w:r>
      <w:t>DEK</w:t>
    </w:r>
    <w:r w:rsidRPr="00395622">
      <w:t xml:space="preserve"> - </w:t>
    </w:r>
    <w:r>
      <w:t>Pflege: Dekubitusprophylaxe</w:t>
    </w:r>
  </w:p>
  <w:p w14:paraId="09EBECE3" w14:textId="77777777" w:rsidR="00D163B8" w:rsidRDefault="00192759">
    <w:pPr>
      <w:pStyle w:val="Kopfzeile"/>
    </w:pPr>
    <w:r>
      <w:t>52010: Alle Patientinnen und Patienten mit mindestens einem stationär erworbenen Dekubitalulcus Grad/Kategorie 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CE8B2" w14:textId="77777777" w:rsidR="0066631C" w:rsidRDefault="0066631C">
    <w:pPr>
      <w:pStyle w:val="Kopfzeile"/>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D2382" w14:textId="77777777" w:rsidR="00EF243C" w:rsidRDefault="00192759">
    <w:pPr>
      <w:pStyle w:val="Kopfzeile"/>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6167B" w14:textId="77777777" w:rsidR="00E547C8" w:rsidRDefault="00192759">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30FC9" w14:textId="77777777" w:rsidR="00934892" w:rsidRPr="00395622" w:rsidRDefault="00192759" w:rsidP="00934892">
    <w:pPr>
      <w:pStyle w:val="Kopfzeile"/>
    </w:pPr>
    <w:r>
      <w:t>Rechenregeln für das Erfassungsjahr</w:t>
    </w:r>
    <w:r w:rsidRPr="00395622">
      <w:t xml:space="preserve"> </w:t>
    </w:r>
    <w:r>
      <w:t>2019</w:t>
    </w:r>
    <w:r>
      <w:t xml:space="preserve"> nach </w:t>
    </w:r>
    <w:r>
      <w:t>QSKH-RL</w:t>
    </w:r>
  </w:p>
  <w:p w14:paraId="4D4174E3" w14:textId="77777777" w:rsidR="00934892" w:rsidRPr="00395622" w:rsidRDefault="00192759" w:rsidP="00934892">
    <w:pPr>
      <w:pStyle w:val="Kopfzeile"/>
    </w:pPr>
    <w:r>
      <w:t>DEK</w:t>
    </w:r>
    <w:r w:rsidRPr="00395622">
      <w:t xml:space="preserve"> - </w:t>
    </w:r>
    <w:r>
      <w:t>Pflege: Dekubitusprophylaxe</w:t>
    </w:r>
  </w:p>
  <w:p w14:paraId="632E08F8" w14:textId="77777777" w:rsidR="00341F5C" w:rsidRDefault="00192759">
    <w:pPr>
      <w:pStyle w:val="Kopfzeile"/>
    </w:pPr>
    <w:r>
      <w:t>52010: Alle Patientinnen und Patienten mit mindestens einem stationär erworbenen Dekubitalulcus Grad/Kategorie 4</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BCFC1" w14:textId="77777777" w:rsidR="00E547C8" w:rsidRDefault="00192759">
    <w:pPr>
      <w:pStyle w:val="Kopfzeile"/>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8181D" w14:textId="77777777" w:rsidR="00234A70" w:rsidRDefault="00192759">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B1969" w14:textId="77777777" w:rsidR="00130B47" w:rsidRPr="00395622" w:rsidRDefault="00192759" w:rsidP="00130B47">
    <w:pPr>
      <w:pStyle w:val="Kopfzeile"/>
    </w:pPr>
    <w:r>
      <w:t>Rechenregeln für das Erfassungsjahr</w:t>
    </w:r>
    <w:r w:rsidRPr="00395622">
      <w:t xml:space="preserve"> </w:t>
    </w:r>
    <w:r>
      <w:t>2019</w:t>
    </w:r>
    <w:r>
      <w:t xml:space="preserve"> nach </w:t>
    </w:r>
    <w:r>
      <w:t>QSKH-RL</w:t>
    </w:r>
  </w:p>
  <w:p w14:paraId="3E9A98DA" w14:textId="77777777" w:rsidR="00130B47" w:rsidRPr="00395622" w:rsidRDefault="00192759" w:rsidP="00130B47">
    <w:pPr>
      <w:pStyle w:val="Kopfzeile"/>
    </w:pPr>
    <w:r>
      <w:t>DEK</w:t>
    </w:r>
    <w:r w:rsidRPr="00395622">
      <w:t xml:space="preserve"> - </w:t>
    </w:r>
    <w:r>
      <w:t>Pflege: Dekubitusprophylaxe</w:t>
    </w:r>
  </w:p>
  <w:p w14:paraId="4BE6B684" w14:textId="77777777" w:rsidR="00257C02" w:rsidRDefault="00192759">
    <w:pPr>
      <w:pStyle w:val="Kopfzeile"/>
    </w:pPr>
    <w:r>
      <w:t xml:space="preserve">Anhang </w:t>
    </w:r>
    <w:r>
      <w:t>I</w:t>
    </w:r>
    <w:r>
      <w:t xml:space="preserve">: </w:t>
    </w:r>
    <w:r>
      <w:t>Schlüssel (Spezifikation)</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B2118" w14:textId="77777777" w:rsidR="00234A70" w:rsidRDefault="00192759">
    <w:pPr>
      <w:pStyle w:val="Kopfzeile"/>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A78E9" w14:textId="77777777" w:rsidR="00652525" w:rsidRDefault="00192759">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444F1" w14:textId="77777777" w:rsidR="00130B47" w:rsidRPr="00395622" w:rsidRDefault="00192759" w:rsidP="00130B47">
    <w:pPr>
      <w:pStyle w:val="Kopfzeile"/>
    </w:pPr>
    <w:r>
      <w:t>Rechenregeln für das Erfassungsjahr</w:t>
    </w:r>
    <w:r w:rsidRPr="00395622">
      <w:t xml:space="preserve"> </w:t>
    </w:r>
    <w:r>
      <w:t>2019</w:t>
    </w:r>
    <w:r>
      <w:t xml:space="preserve"> nach </w:t>
    </w:r>
    <w:r>
      <w:t>QSKH-RL</w:t>
    </w:r>
  </w:p>
  <w:p w14:paraId="20E59849" w14:textId="77777777" w:rsidR="00130B47" w:rsidRPr="00395622" w:rsidRDefault="00192759" w:rsidP="00130B47">
    <w:pPr>
      <w:pStyle w:val="Kopfzeile"/>
    </w:pPr>
    <w:r>
      <w:t>DEK</w:t>
    </w:r>
    <w:r w:rsidRPr="00395622">
      <w:t xml:space="preserve"> - </w:t>
    </w:r>
    <w:r>
      <w:t>Pflege: Dekubitusprophylaxe</w:t>
    </w:r>
  </w:p>
  <w:p w14:paraId="230FEDFB" w14:textId="77777777" w:rsidR="00257C02" w:rsidRDefault="00192759">
    <w:pPr>
      <w:pStyle w:val="Kopfzeile"/>
    </w:pPr>
    <w:r>
      <w:t xml:space="preserve">Anhang </w:t>
    </w:r>
    <w:r>
      <w:t>I</w:t>
    </w:r>
    <w:r>
      <w:t>I: Listen</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DD937" w14:textId="77777777" w:rsidR="00652525" w:rsidRDefault="00192759">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93885" w14:textId="77777777" w:rsidR="00283E15" w:rsidRDefault="00192759">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304E6" w14:textId="77777777" w:rsidR="003911F9" w:rsidRDefault="00192759">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BC4A5" w14:textId="77777777" w:rsidR="003911F9" w:rsidRPr="00395622" w:rsidRDefault="00192759" w:rsidP="003911F9">
    <w:pPr>
      <w:pStyle w:val="Kopfzeile"/>
    </w:pPr>
    <w:r>
      <w:t>Rechenregeln für das Erfassungsjahr</w:t>
    </w:r>
    <w:r w:rsidRPr="00395622">
      <w:t xml:space="preserve"> </w:t>
    </w:r>
    <w:r>
      <w:t>2019</w:t>
    </w:r>
    <w:r>
      <w:t xml:space="preserve"> nach </w:t>
    </w:r>
    <w:r>
      <w:t>QSKH-RL</w:t>
    </w:r>
  </w:p>
  <w:p w14:paraId="39B3C083" w14:textId="77777777" w:rsidR="003911F9" w:rsidRPr="00395622" w:rsidRDefault="00192759" w:rsidP="003911F9">
    <w:pPr>
      <w:pStyle w:val="Kopfzeile"/>
    </w:pPr>
    <w:r>
      <w:t>DEK</w:t>
    </w:r>
    <w:r w:rsidRPr="00395622">
      <w:t xml:space="preserve"> - </w:t>
    </w:r>
    <w:r>
      <w:t>Pflege: Dekubitusprophylaxe</w:t>
    </w:r>
  </w:p>
  <w:p w14:paraId="3FED41DF" w14:textId="77777777" w:rsidR="00CF528F" w:rsidRDefault="00192759" w:rsidP="00CF528F">
    <w:pPr>
      <w:pStyle w:val="Kopfzeile"/>
      <w:tabs>
        <w:tab w:val="left" w:pos="1941"/>
      </w:tabs>
    </w:pPr>
    <w:r>
      <w:t>Anhang I</w:t>
    </w:r>
    <w:r>
      <w:t>I</w:t>
    </w:r>
    <w:r>
      <w:t>I: Vorberechnungen</w: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5C346" w14:textId="77777777" w:rsidR="003911F9" w:rsidRDefault="00192759">
    <w:pPr>
      <w:pStyle w:val="Kopfzeile"/>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9FB7B" w14:textId="77777777" w:rsidR="002C1712" w:rsidRDefault="00192759">
    <w:pPr>
      <w:pStyle w:val="Kopfzeile"/>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CA92C" w14:textId="77777777" w:rsidR="00491DF3" w:rsidRPr="00395622" w:rsidRDefault="00192759" w:rsidP="00491DF3">
    <w:pPr>
      <w:pStyle w:val="Kopfzeile"/>
    </w:pPr>
    <w:r>
      <w:t>Rechenregeln für das Erfassungsjahr 2019</w:t>
    </w:r>
    <w:r>
      <w:t xml:space="preserve"> nach </w:t>
    </w:r>
    <w:r>
      <w:t>QSKH-RL</w:t>
    </w:r>
  </w:p>
  <w:p w14:paraId="7502ACA3" w14:textId="77777777" w:rsidR="00491DF3" w:rsidRPr="00395622" w:rsidRDefault="00192759" w:rsidP="00491DF3">
    <w:pPr>
      <w:pStyle w:val="Kopfzeile"/>
    </w:pPr>
    <w:r>
      <w:t>DEK</w:t>
    </w:r>
    <w:r w:rsidRPr="00395622">
      <w:t xml:space="preserve"> - </w:t>
    </w:r>
    <w:r>
      <w:t>Pflege: Dekubitusprophylaxe</w:t>
    </w:r>
  </w:p>
  <w:p w14:paraId="02A5D724" w14:textId="77777777" w:rsidR="00FB337D" w:rsidRDefault="00192759" w:rsidP="003050C2">
    <w:pPr>
      <w:pStyle w:val="Kopfzeile"/>
      <w:tabs>
        <w:tab w:val="left" w:pos="1941"/>
      </w:tabs>
    </w:pPr>
    <w:r>
      <w:t>Anhang IV</w:t>
    </w:r>
    <w:r>
      <w:t>: Funktionen</w: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C4EC1" w14:textId="77777777" w:rsidR="002C1712" w:rsidRDefault="00192759">
    <w:pPr>
      <w:pStyle w:val="Kopfzeile"/>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8F04E" w14:textId="77777777" w:rsidR="00271AF2" w:rsidRDefault="00192759">
    <w:pPr>
      <w:pStyle w:val="Kopfzeile"/>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52B64" w14:textId="77777777" w:rsidR="00130B47" w:rsidRPr="00395622" w:rsidRDefault="00192759" w:rsidP="00130B47">
    <w:pPr>
      <w:pStyle w:val="Kopfzeile"/>
    </w:pPr>
    <w:r>
      <w:t>Rechenregeln für das Erfassungsjahr</w:t>
    </w:r>
    <w:r w:rsidRPr="00395622">
      <w:t xml:space="preserve"> </w:t>
    </w:r>
    <w:r>
      <w:t>2019</w:t>
    </w:r>
    <w:r>
      <w:t xml:space="preserve"> nach </w:t>
    </w:r>
    <w:r>
      <w:t>QSKH-RL</w:t>
    </w:r>
  </w:p>
  <w:p w14:paraId="43EE5612" w14:textId="77777777" w:rsidR="00130B47" w:rsidRPr="00395622" w:rsidRDefault="00192759" w:rsidP="00130B47">
    <w:pPr>
      <w:pStyle w:val="Kopfzeile"/>
    </w:pPr>
    <w:r>
      <w:t>DEK</w:t>
    </w:r>
    <w:r w:rsidRPr="00395622">
      <w:t xml:space="preserve"> - </w:t>
    </w:r>
    <w:r>
      <w:t>Pflege: Dekubitusprophylaxe</w:t>
    </w:r>
  </w:p>
  <w:p w14:paraId="2968D9F7" w14:textId="77777777" w:rsidR="00257C02" w:rsidRDefault="00192759" w:rsidP="00505667">
    <w:pPr>
      <w:pStyle w:val="Kopfzeile"/>
    </w:pPr>
    <w:r w:rsidRPr="00505667">
      <w:t>Anhang V: Historie der Qualitätsindikatoren</w: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EBBD8" w14:textId="77777777" w:rsidR="00271AF2" w:rsidRDefault="00192759">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16F1C" w14:textId="77777777" w:rsidR="00564AC5" w:rsidRDefault="00192759" w:rsidP="00564AC5">
    <w:pPr>
      <w:pStyle w:val="Kopfzeile"/>
      <w:tabs>
        <w:tab w:val="left" w:pos="708"/>
      </w:tabs>
    </w:pPr>
    <w:r>
      <w:t>Rechenregeln für das Erfassungsjahr 2019 nach QSKH-RL</w:t>
    </w:r>
  </w:p>
  <w:p w14:paraId="2780787D" w14:textId="77777777" w:rsidR="00564AC5" w:rsidRDefault="00192759" w:rsidP="00564AC5">
    <w:pPr>
      <w:pStyle w:val="Kopfzeile"/>
    </w:pPr>
    <w:r>
      <w:t>DEK - Pflege: Dekubitusprophylaxe</w:t>
    </w:r>
  </w:p>
  <w:p w14:paraId="069B1BDF" w14:textId="77777777" w:rsidR="00F31203" w:rsidRDefault="00192759" w:rsidP="00564AC5">
    <w:pPr>
      <w:pStyle w:val="Kopfzeile"/>
      <w:tabs>
        <w:tab w:val="left" w:pos="3368"/>
      </w:tabs>
    </w:pPr>
    <w:r>
      <w:t>Einleitung</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05B20" w14:textId="77777777" w:rsidR="00283E15" w:rsidRDefault="00192759">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4A81E" w14:textId="77777777" w:rsidR="0063668E" w:rsidRDefault="00192759">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6B6B4" w14:textId="77777777" w:rsidR="009546F6" w:rsidRPr="00395622" w:rsidRDefault="00192759" w:rsidP="009546F6">
    <w:pPr>
      <w:pStyle w:val="Kopfzeile"/>
    </w:pPr>
    <w:r>
      <w:t>Rechenregeln für das Erfassungsjahr</w:t>
    </w:r>
    <w:r w:rsidRPr="00395622">
      <w:t xml:space="preserve"> </w:t>
    </w:r>
    <w:r>
      <w:t>2019</w:t>
    </w:r>
    <w:r>
      <w:t xml:space="preserve"> nach </w:t>
    </w:r>
    <w:r>
      <w:t>QSKH-RL</w:t>
    </w:r>
  </w:p>
  <w:p w14:paraId="2A8BC28D" w14:textId="77777777" w:rsidR="009546F6" w:rsidRPr="00395622" w:rsidRDefault="00192759" w:rsidP="009546F6">
    <w:pPr>
      <w:pStyle w:val="Kopfzeile"/>
    </w:pPr>
    <w:r>
      <w:t>DEK</w:t>
    </w:r>
    <w:r w:rsidRPr="00395622">
      <w:t xml:space="preserve"> - </w:t>
    </w:r>
    <w:r>
      <w:t>Pflege: Dekubitusprophylaxe</w:t>
    </w:r>
  </w:p>
  <w:p w14:paraId="4EB366AD" w14:textId="77777777" w:rsidR="009546F6" w:rsidRDefault="00192759">
    <w:pPr>
      <w:pStyle w:val="Kopfzeile"/>
    </w:pPr>
    <w:r>
      <w:t>Gruppe: Alle Patientinnen und Patienten mit mindestens einem stationär erworbenen Dekubitalulcus (ohne Dekubitalulcera Grad/Kategorie 1)</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65926" w14:textId="77777777" w:rsidR="0063668E" w:rsidRDefault="001927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140270"/>
    <w:multiLevelType w:val="singleLevel"/>
    <w:tmpl w:val="1786E198"/>
    <w:lvl w:ilvl="0">
      <w:start w:val="1"/>
      <w:numFmt w:val="decimal"/>
      <w:lvlText w:val="%1."/>
      <w:lvlJc w:val="left"/>
      <w:pPr>
        <w:tabs>
          <w:tab w:val="num" w:pos="1492"/>
        </w:tabs>
        <w:ind w:left="1492" w:hanging="360"/>
      </w:pPr>
    </w:lvl>
  </w:abstractNum>
  <w:abstractNum w:abstractNumId="11" w15:restartNumberingAfterBreak="0">
    <w:nsid w:val="001426E5"/>
    <w:multiLevelType w:val="singleLevel"/>
    <w:tmpl w:val="BF92FE48"/>
    <w:lvl w:ilvl="0">
      <w:start w:val="1"/>
      <w:numFmt w:val="decimal"/>
      <w:lvlText w:val="%1."/>
      <w:lvlJc w:val="left"/>
      <w:pPr>
        <w:tabs>
          <w:tab w:val="num" w:pos="1492"/>
        </w:tabs>
        <w:ind w:left="1492" w:hanging="360"/>
      </w:pPr>
    </w:lvl>
  </w:abstractNum>
  <w:abstractNum w:abstractNumId="12" w15:restartNumberingAfterBreak="0">
    <w:nsid w:val="006E9E7E"/>
    <w:multiLevelType w:val="singleLevel"/>
    <w:tmpl w:val="BF92FE48"/>
    <w:lvl w:ilvl="0">
      <w:start w:val="1"/>
      <w:numFmt w:val="decimal"/>
      <w:lvlText w:val="%1."/>
      <w:lvlJc w:val="left"/>
      <w:pPr>
        <w:tabs>
          <w:tab w:val="num" w:pos="1492"/>
        </w:tabs>
        <w:ind w:left="1492" w:hanging="360"/>
      </w:pPr>
    </w:lvl>
  </w:abstractNum>
  <w:abstractNum w:abstractNumId="13" w15:restartNumberingAfterBreak="0">
    <w:nsid w:val="0090F626"/>
    <w:multiLevelType w:val="singleLevel"/>
    <w:tmpl w:val="D442933C"/>
    <w:lvl w:ilvl="0">
      <w:start w:val="1"/>
      <w:numFmt w:val="decimal"/>
      <w:lvlText w:val="%1."/>
      <w:lvlJc w:val="left"/>
      <w:pPr>
        <w:tabs>
          <w:tab w:val="num" w:pos="1492"/>
        </w:tabs>
        <w:ind w:left="1492" w:hanging="360"/>
      </w:pPr>
    </w:lvl>
  </w:abstractNum>
  <w:abstractNum w:abstractNumId="14" w15:restartNumberingAfterBreak="0">
    <w:nsid w:val="00A57DF8"/>
    <w:multiLevelType w:val="singleLevel"/>
    <w:tmpl w:val="1786E198"/>
    <w:lvl w:ilvl="0">
      <w:start w:val="1"/>
      <w:numFmt w:val="decimal"/>
      <w:lvlText w:val="%1."/>
      <w:lvlJc w:val="left"/>
      <w:pPr>
        <w:tabs>
          <w:tab w:val="num" w:pos="1492"/>
        </w:tabs>
        <w:ind w:left="1492" w:hanging="360"/>
      </w:pPr>
    </w:lvl>
  </w:abstractNum>
  <w:abstractNum w:abstractNumId="15" w15:restartNumberingAfterBreak="0">
    <w:nsid w:val="00B75993"/>
    <w:multiLevelType w:val="singleLevel"/>
    <w:tmpl w:val="2FC64500"/>
    <w:lvl w:ilvl="0">
      <w:start w:val="1"/>
      <w:numFmt w:val="decimal"/>
      <w:lvlText w:val="%1."/>
      <w:lvlJc w:val="left"/>
      <w:pPr>
        <w:tabs>
          <w:tab w:val="num" w:pos="1492"/>
        </w:tabs>
        <w:ind w:left="1492" w:hanging="360"/>
      </w:pPr>
    </w:lvl>
  </w:abstractNum>
  <w:abstractNum w:abstractNumId="16" w15:restartNumberingAfterBreak="0">
    <w:nsid w:val="00CEBCC4"/>
    <w:multiLevelType w:val="singleLevel"/>
    <w:tmpl w:val="2FC64500"/>
    <w:lvl w:ilvl="0">
      <w:start w:val="1"/>
      <w:numFmt w:val="decimal"/>
      <w:lvlText w:val="%1."/>
      <w:lvlJc w:val="left"/>
      <w:pPr>
        <w:tabs>
          <w:tab w:val="num" w:pos="1492"/>
        </w:tabs>
        <w:ind w:left="1492" w:hanging="360"/>
      </w:pPr>
    </w:lvl>
  </w:abstractNum>
  <w:abstractNum w:abstractNumId="17" w15:restartNumberingAfterBreak="0">
    <w:nsid w:val="00DCFE99"/>
    <w:multiLevelType w:val="singleLevel"/>
    <w:tmpl w:val="BF92FE48"/>
    <w:lvl w:ilvl="0">
      <w:start w:val="1"/>
      <w:numFmt w:val="decimal"/>
      <w:lvlText w:val="%1."/>
      <w:lvlJc w:val="left"/>
      <w:pPr>
        <w:tabs>
          <w:tab w:val="num" w:pos="1492"/>
        </w:tabs>
        <w:ind w:left="1492" w:hanging="360"/>
      </w:pPr>
    </w:lvl>
  </w:abstractNum>
  <w:abstractNum w:abstractNumId="18" w15:restartNumberingAfterBreak="0">
    <w:nsid w:val="00E3279B"/>
    <w:multiLevelType w:val="singleLevel"/>
    <w:tmpl w:val="A02096A8"/>
    <w:lvl w:ilvl="0">
      <w:start w:val="1"/>
      <w:numFmt w:val="decimal"/>
      <w:lvlText w:val="%1."/>
      <w:lvlJc w:val="left"/>
      <w:pPr>
        <w:tabs>
          <w:tab w:val="num" w:pos="1492"/>
        </w:tabs>
        <w:ind w:left="1492" w:hanging="360"/>
      </w:pPr>
    </w:lvl>
  </w:abstractNum>
  <w:abstractNum w:abstractNumId="19" w15:restartNumberingAfterBreak="0">
    <w:nsid w:val="00ED5D55"/>
    <w:multiLevelType w:val="singleLevel"/>
    <w:tmpl w:val="A96E8A2A"/>
    <w:lvl w:ilvl="0">
      <w:start w:val="1"/>
      <w:numFmt w:val="decimal"/>
      <w:lvlText w:val="%1."/>
      <w:lvlJc w:val="left"/>
      <w:pPr>
        <w:tabs>
          <w:tab w:val="num" w:pos="1492"/>
        </w:tabs>
        <w:ind w:left="1492" w:hanging="360"/>
      </w:pPr>
    </w:lvl>
  </w:abstractNum>
  <w:abstractNum w:abstractNumId="20" w15:restartNumberingAfterBreak="0">
    <w:nsid w:val="00F34612"/>
    <w:multiLevelType w:val="singleLevel"/>
    <w:tmpl w:val="BF92FE48"/>
    <w:lvl w:ilvl="0">
      <w:start w:val="1"/>
      <w:numFmt w:val="decimal"/>
      <w:lvlText w:val="%1."/>
      <w:lvlJc w:val="left"/>
      <w:pPr>
        <w:tabs>
          <w:tab w:val="num" w:pos="1492"/>
        </w:tabs>
        <w:ind w:left="1492" w:hanging="360"/>
      </w:pPr>
    </w:lvl>
  </w:abstractNum>
  <w:abstractNum w:abstractNumId="21" w15:restartNumberingAfterBreak="0">
    <w:nsid w:val="00FA728E"/>
    <w:multiLevelType w:val="singleLevel"/>
    <w:tmpl w:val="D442933C"/>
    <w:lvl w:ilvl="0">
      <w:start w:val="1"/>
      <w:numFmt w:val="decimal"/>
      <w:lvlText w:val="%1."/>
      <w:lvlJc w:val="left"/>
      <w:pPr>
        <w:tabs>
          <w:tab w:val="num" w:pos="1492"/>
        </w:tabs>
        <w:ind w:left="1492" w:hanging="360"/>
      </w:pPr>
    </w:lvl>
  </w:abstractNum>
  <w:abstractNum w:abstractNumId="22" w15:restartNumberingAfterBreak="0">
    <w:nsid w:val="00FB047D"/>
    <w:multiLevelType w:val="singleLevel"/>
    <w:tmpl w:val="BF92FE48"/>
    <w:lvl w:ilvl="0">
      <w:start w:val="1"/>
      <w:numFmt w:val="decimal"/>
      <w:lvlText w:val="%1."/>
      <w:lvlJc w:val="left"/>
      <w:pPr>
        <w:tabs>
          <w:tab w:val="num" w:pos="1492"/>
        </w:tabs>
        <w:ind w:left="1492" w:hanging="360"/>
      </w:pPr>
    </w:lvl>
  </w:abstractNum>
  <w:abstractNum w:abstractNumId="23"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24"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25"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26"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27"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28" w15:restartNumberingAfterBreak="0">
    <w:nsid w:val="7217347D"/>
    <w:multiLevelType w:val="hybridMultilevel"/>
    <w:tmpl w:val="BD7E31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8"/>
  </w:num>
  <w:num w:numId="2">
    <w:abstractNumId w:val="9"/>
  </w:num>
  <w:num w:numId="3">
    <w:abstractNumId w:val="7"/>
  </w:num>
  <w:num w:numId="4">
    <w:abstractNumId w:val="6"/>
  </w:num>
  <w:num w:numId="5">
    <w:abstractNumId w:val="5"/>
  </w:num>
  <w:num w:numId="6">
    <w:abstractNumId w:val="4"/>
  </w:num>
  <w:num w:numId="7">
    <w:abstractNumId w:val="26"/>
  </w:num>
  <w:num w:numId="8">
    <w:abstractNumId w:val="24"/>
  </w:num>
  <w:num w:numId="9">
    <w:abstractNumId w:val="8"/>
  </w:num>
  <w:num w:numId="10">
    <w:abstractNumId w:val="3"/>
  </w:num>
  <w:num w:numId="11">
    <w:abstractNumId w:val="2"/>
  </w:num>
  <w:num w:numId="12">
    <w:abstractNumId w:val="1"/>
  </w:num>
  <w:num w:numId="13">
    <w:abstractNumId w:val="0"/>
  </w:num>
  <w:num w:numId="14">
    <w:abstractNumId w:val="25"/>
  </w:num>
  <w:num w:numId="15">
    <w:abstractNumId w:val="23"/>
  </w:num>
  <w:num w:numId="16">
    <w:abstractNumId w:val="27"/>
  </w:num>
  <w:num w:numId="17">
    <w:abstractNumId w:val="19"/>
  </w:num>
  <w:num w:numId="18">
    <w:abstractNumId w:val="16"/>
  </w:num>
  <w:num w:numId="19">
    <w:abstractNumId w:val="20"/>
  </w:num>
  <w:num w:numId="20">
    <w:abstractNumId w:val="17"/>
  </w:num>
  <w:num w:numId="21">
    <w:abstractNumId w:val="11"/>
  </w:num>
  <w:num w:numId="22">
    <w:abstractNumId w:val="12"/>
  </w:num>
  <w:num w:numId="23">
    <w:abstractNumId w:val="13"/>
  </w:num>
  <w:num w:numId="24">
    <w:abstractNumId w:val="15"/>
  </w:num>
  <w:num w:numId="25">
    <w:abstractNumId w:val="22"/>
  </w:num>
  <w:num w:numId="26">
    <w:abstractNumId w:val="21"/>
  </w:num>
  <w:num w:numId="27">
    <w:abstractNumId w:val="14"/>
  </w:num>
  <w:num w:numId="28">
    <w:abstractNumId w:val="18"/>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D5"/>
    <w:rsid w:val="00004144"/>
    <w:rsid w:val="00004F03"/>
    <w:rsid w:val="000050AF"/>
    <w:rsid w:val="00006CEE"/>
    <w:rsid w:val="00010365"/>
    <w:rsid w:val="00011DAE"/>
    <w:rsid w:val="0001706E"/>
    <w:rsid w:val="00022543"/>
    <w:rsid w:val="00022ED8"/>
    <w:rsid w:val="00023CBF"/>
    <w:rsid w:val="0002728E"/>
    <w:rsid w:val="000372A6"/>
    <w:rsid w:val="00055A49"/>
    <w:rsid w:val="00064E0D"/>
    <w:rsid w:val="00073B32"/>
    <w:rsid w:val="00077864"/>
    <w:rsid w:val="00077E69"/>
    <w:rsid w:val="000846A6"/>
    <w:rsid w:val="00091365"/>
    <w:rsid w:val="000931EA"/>
    <w:rsid w:val="000A2B61"/>
    <w:rsid w:val="000A5D8D"/>
    <w:rsid w:val="000B2809"/>
    <w:rsid w:val="000B53AA"/>
    <w:rsid w:val="000C1A88"/>
    <w:rsid w:val="000C3FBF"/>
    <w:rsid w:val="000C6ECB"/>
    <w:rsid w:val="000C767D"/>
    <w:rsid w:val="000D6203"/>
    <w:rsid w:val="000F3DAF"/>
    <w:rsid w:val="000F4A90"/>
    <w:rsid w:val="00104856"/>
    <w:rsid w:val="00107876"/>
    <w:rsid w:val="001154F1"/>
    <w:rsid w:val="00117941"/>
    <w:rsid w:val="001218DD"/>
    <w:rsid w:val="00122AF7"/>
    <w:rsid w:val="00124C40"/>
    <w:rsid w:val="0013447F"/>
    <w:rsid w:val="00141393"/>
    <w:rsid w:val="001439BA"/>
    <w:rsid w:val="0014487D"/>
    <w:rsid w:val="001465A3"/>
    <w:rsid w:val="00151D32"/>
    <w:rsid w:val="001549F2"/>
    <w:rsid w:val="001556F6"/>
    <w:rsid w:val="00155F18"/>
    <w:rsid w:val="00157A9E"/>
    <w:rsid w:val="00184DFA"/>
    <w:rsid w:val="00192759"/>
    <w:rsid w:val="00194DB5"/>
    <w:rsid w:val="001957B2"/>
    <w:rsid w:val="001A1DB1"/>
    <w:rsid w:val="001B0780"/>
    <w:rsid w:val="001B3E99"/>
    <w:rsid w:val="001C48A5"/>
    <w:rsid w:val="001D39A2"/>
    <w:rsid w:val="001E1BB8"/>
    <w:rsid w:val="001E26AA"/>
    <w:rsid w:val="001F3581"/>
    <w:rsid w:val="001F60D4"/>
    <w:rsid w:val="00200434"/>
    <w:rsid w:val="002010B6"/>
    <w:rsid w:val="002038E8"/>
    <w:rsid w:val="00204D26"/>
    <w:rsid w:val="00216264"/>
    <w:rsid w:val="0022491B"/>
    <w:rsid w:val="00225638"/>
    <w:rsid w:val="00226D53"/>
    <w:rsid w:val="00233D0D"/>
    <w:rsid w:val="00237948"/>
    <w:rsid w:val="00240927"/>
    <w:rsid w:val="00244FD1"/>
    <w:rsid w:val="00245B31"/>
    <w:rsid w:val="00253274"/>
    <w:rsid w:val="002741BB"/>
    <w:rsid w:val="0027714A"/>
    <w:rsid w:val="00285283"/>
    <w:rsid w:val="00294FDB"/>
    <w:rsid w:val="0029756D"/>
    <w:rsid w:val="002B1243"/>
    <w:rsid w:val="002B2424"/>
    <w:rsid w:val="002B2834"/>
    <w:rsid w:val="002B757E"/>
    <w:rsid w:val="002C3DE4"/>
    <w:rsid w:val="002D2D7A"/>
    <w:rsid w:val="002D5382"/>
    <w:rsid w:val="002E1CCF"/>
    <w:rsid w:val="002F43A1"/>
    <w:rsid w:val="002F60A8"/>
    <w:rsid w:val="002F79C2"/>
    <w:rsid w:val="002F7B00"/>
    <w:rsid w:val="0030236B"/>
    <w:rsid w:val="00305E7E"/>
    <w:rsid w:val="003078CA"/>
    <w:rsid w:val="003178D7"/>
    <w:rsid w:val="003201A4"/>
    <w:rsid w:val="00325EDE"/>
    <w:rsid w:val="00330DE7"/>
    <w:rsid w:val="003411FD"/>
    <w:rsid w:val="00343D0B"/>
    <w:rsid w:val="00345094"/>
    <w:rsid w:val="00346988"/>
    <w:rsid w:val="0035463B"/>
    <w:rsid w:val="0036275C"/>
    <w:rsid w:val="00366907"/>
    <w:rsid w:val="003768C0"/>
    <w:rsid w:val="003813F1"/>
    <w:rsid w:val="00382444"/>
    <w:rsid w:val="003949CC"/>
    <w:rsid w:val="00395622"/>
    <w:rsid w:val="00396E52"/>
    <w:rsid w:val="003B05E6"/>
    <w:rsid w:val="003B1E57"/>
    <w:rsid w:val="003B4C80"/>
    <w:rsid w:val="003D6245"/>
    <w:rsid w:val="003E1627"/>
    <w:rsid w:val="003E7324"/>
    <w:rsid w:val="003F53C4"/>
    <w:rsid w:val="003F582B"/>
    <w:rsid w:val="0040287B"/>
    <w:rsid w:val="00407D3A"/>
    <w:rsid w:val="00420AB0"/>
    <w:rsid w:val="004213A8"/>
    <w:rsid w:val="00424A6D"/>
    <w:rsid w:val="004336C0"/>
    <w:rsid w:val="004444FB"/>
    <w:rsid w:val="00446066"/>
    <w:rsid w:val="00452CDA"/>
    <w:rsid w:val="00464BF8"/>
    <w:rsid w:val="00472089"/>
    <w:rsid w:val="004755BD"/>
    <w:rsid w:val="004802C5"/>
    <w:rsid w:val="00483FB3"/>
    <w:rsid w:val="00487A96"/>
    <w:rsid w:val="00495474"/>
    <w:rsid w:val="004D2DAB"/>
    <w:rsid w:val="004D5033"/>
    <w:rsid w:val="004D7CB1"/>
    <w:rsid w:val="004F5502"/>
    <w:rsid w:val="00503242"/>
    <w:rsid w:val="00504D7B"/>
    <w:rsid w:val="00507D67"/>
    <w:rsid w:val="00526AA5"/>
    <w:rsid w:val="005309FE"/>
    <w:rsid w:val="00530E4B"/>
    <w:rsid w:val="005316AC"/>
    <w:rsid w:val="00534D2D"/>
    <w:rsid w:val="00540575"/>
    <w:rsid w:val="00540F4D"/>
    <w:rsid w:val="00543BD3"/>
    <w:rsid w:val="005535E4"/>
    <w:rsid w:val="005937F2"/>
    <w:rsid w:val="00594E53"/>
    <w:rsid w:val="0059752F"/>
    <w:rsid w:val="00597660"/>
    <w:rsid w:val="005A472B"/>
    <w:rsid w:val="005A6439"/>
    <w:rsid w:val="005C459B"/>
    <w:rsid w:val="005D7D0D"/>
    <w:rsid w:val="005F7087"/>
    <w:rsid w:val="00600456"/>
    <w:rsid w:val="00600E5C"/>
    <w:rsid w:val="0061058F"/>
    <w:rsid w:val="00615D8F"/>
    <w:rsid w:val="00627DEA"/>
    <w:rsid w:val="0063029F"/>
    <w:rsid w:val="00632911"/>
    <w:rsid w:val="00633C68"/>
    <w:rsid w:val="00652F35"/>
    <w:rsid w:val="00657018"/>
    <w:rsid w:val="0066631C"/>
    <w:rsid w:val="00671116"/>
    <w:rsid w:val="00672ED8"/>
    <w:rsid w:val="00690DE5"/>
    <w:rsid w:val="006915BE"/>
    <w:rsid w:val="00695BB4"/>
    <w:rsid w:val="00695CCB"/>
    <w:rsid w:val="006B73AD"/>
    <w:rsid w:val="006C2C79"/>
    <w:rsid w:val="006D08D6"/>
    <w:rsid w:val="006D1B0D"/>
    <w:rsid w:val="006D342F"/>
    <w:rsid w:val="006D7329"/>
    <w:rsid w:val="006E041B"/>
    <w:rsid w:val="006F1DC0"/>
    <w:rsid w:val="00703722"/>
    <w:rsid w:val="00733F16"/>
    <w:rsid w:val="00735145"/>
    <w:rsid w:val="007423E6"/>
    <w:rsid w:val="00763A10"/>
    <w:rsid w:val="00766E72"/>
    <w:rsid w:val="00773E77"/>
    <w:rsid w:val="00776B16"/>
    <w:rsid w:val="00780906"/>
    <w:rsid w:val="007852CD"/>
    <w:rsid w:val="007905A1"/>
    <w:rsid w:val="00794EA3"/>
    <w:rsid w:val="007A1871"/>
    <w:rsid w:val="007A4D8F"/>
    <w:rsid w:val="007B3C5A"/>
    <w:rsid w:val="007E3CB0"/>
    <w:rsid w:val="007F19BC"/>
    <w:rsid w:val="007F53D7"/>
    <w:rsid w:val="008212E1"/>
    <w:rsid w:val="008213C9"/>
    <w:rsid w:val="00825143"/>
    <w:rsid w:val="00826D45"/>
    <w:rsid w:val="00837740"/>
    <w:rsid w:val="008457FD"/>
    <w:rsid w:val="00847C50"/>
    <w:rsid w:val="00851A4F"/>
    <w:rsid w:val="008537A5"/>
    <w:rsid w:val="00856E8A"/>
    <w:rsid w:val="00874BF5"/>
    <w:rsid w:val="00877164"/>
    <w:rsid w:val="00890EE0"/>
    <w:rsid w:val="00891031"/>
    <w:rsid w:val="008C0DED"/>
    <w:rsid w:val="008C14C3"/>
    <w:rsid w:val="008D563B"/>
    <w:rsid w:val="008E47EC"/>
    <w:rsid w:val="008E66DD"/>
    <w:rsid w:val="008F072E"/>
    <w:rsid w:val="008F5683"/>
    <w:rsid w:val="008F72B0"/>
    <w:rsid w:val="008F738D"/>
    <w:rsid w:val="00900D86"/>
    <w:rsid w:val="00903597"/>
    <w:rsid w:val="00905AE4"/>
    <w:rsid w:val="00907B99"/>
    <w:rsid w:val="00912EA6"/>
    <w:rsid w:val="00921EF5"/>
    <w:rsid w:val="00924803"/>
    <w:rsid w:val="00933D77"/>
    <w:rsid w:val="00934D13"/>
    <w:rsid w:val="00951238"/>
    <w:rsid w:val="00957572"/>
    <w:rsid w:val="009667A5"/>
    <w:rsid w:val="00973880"/>
    <w:rsid w:val="00992B61"/>
    <w:rsid w:val="00994527"/>
    <w:rsid w:val="00997B10"/>
    <w:rsid w:val="00997C06"/>
    <w:rsid w:val="009A1EA9"/>
    <w:rsid w:val="009B23BC"/>
    <w:rsid w:val="009C4FBF"/>
    <w:rsid w:val="009D16ED"/>
    <w:rsid w:val="009D5A2A"/>
    <w:rsid w:val="009F2AFF"/>
    <w:rsid w:val="009F2E99"/>
    <w:rsid w:val="009F5178"/>
    <w:rsid w:val="00A000B3"/>
    <w:rsid w:val="00A0133C"/>
    <w:rsid w:val="00A0247B"/>
    <w:rsid w:val="00A11A9A"/>
    <w:rsid w:val="00A14DD3"/>
    <w:rsid w:val="00A157EB"/>
    <w:rsid w:val="00A1665F"/>
    <w:rsid w:val="00A201D0"/>
    <w:rsid w:val="00A24618"/>
    <w:rsid w:val="00A25738"/>
    <w:rsid w:val="00A2667B"/>
    <w:rsid w:val="00A2718A"/>
    <w:rsid w:val="00A3288C"/>
    <w:rsid w:val="00A36417"/>
    <w:rsid w:val="00A42285"/>
    <w:rsid w:val="00A65527"/>
    <w:rsid w:val="00A80B33"/>
    <w:rsid w:val="00A90021"/>
    <w:rsid w:val="00A94C45"/>
    <w:rsid w:val="00AA0402"/>
    <w:rsid w:val="00AA2FEF"/>
    <w:rsid w:val="00AA46F0"/>
    <w:rsid w:val="00AC511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5653D"/>
    <w:rsid w:val="00B61F1D"/>
    <w:rsid w:val="00B75010"/>
    <w:rsid w:val="00B75173"/>
    <w:rsid w:val="00B86BA3"/>
    <w:rsid w:val="00BA131C"/>
    <w:rsid w:val="00BB1098"/>
    <w:rsid w:val="00BB12B2"/>
    <w:rsid w:val="00BB1B8A"/>
    <w:rsid w:val="00BC1172"/>
    <w:rsid w:val="00BC755A"/>
    <w:rsid w:val="00BD05A4"/>
    <w:rsid w:val="00BD4230"/>
    <w:rsid w:val="00BE6528"/>
    <w:rsid w:val="00BE7A40"/>
    <w:rsid w:val="00BF0354"/>
    <w:rsid w:val="00BF0731"/>
    <w:rsid w:val="00C1324C"/>
    <w:rsid w:val="00C13293"/>
    <w:rsid w:val="00C13866"/>
    <w:rsid w:val="00C27632"/>
    <w:rsid w:val="00C32053"/>
    <w:rsid w:val="00C32373"/>
    <w:rsid w:val="00C36E06"/>
    <w:rsid w:val="00C40514"/>
    <w:rsid w:val="00C440D3"/>
    <w:rsid w:val="00C5013E"/>
    <w:rsid w:val="00C5795C"/>
    <w:rsid w:val="00C7786E"/>
    <w:rsid w:val="00C80ADF"/>
    <w:rsid w:val="00C97C2E"/>
    <w:rsid w:val="00CA1189"/>
    <w:rsid w:val="00CA26CE"/>
    <w:rsid w:val="00CA7E91"/>
    <w:rsid w:val="00CC28ED"/>
    <w:rsid w:val="00CC2FDE"/>
    <w:rsid w:val="00CC6210"/>
    <w:rsid w:val="00CD6FF5"/>
    <w:rsid w:val="00CD7417"/>
    <w:rsid w:val="00CF47E1"/>
    <w:rsid w:val="00CF64C6"/>
    <w:rsid w:val="00D00C94"/>
    <w:rsid w:val="00D31DE2"/>
    <w:rsid w:val="00D42750"/>
    <w:rsid w:val="00D45CCD"/>
    <w:rsid w:val="00D46712"/>
    <w:rsid w:val="00D47AA6"/>
    <w:rsid w:val="00D6220A"/>
    <w:rsid w:val="00D646FB"/>
    <w:rsid w:val="00D67CF5"/>
    <w:rsid w:val="00D77014"/>
    <w:rsid w:val="00D92F5E"/>
    <w:rsid w:val="00D93C07"/>
    <w:rsid w:val="00D95FEA"/>
    <w:rsid w:val="00D977F5"/>
    <w:rsid w:val="00DA11E3"/>
    <w:rsid w:val="00DA46B2"/>
    <w:rsid w:val="00DA4AE2"/>
    <w:rsid w:val="00DB7B0B"/>
    <w:rsid w:val="00DC21BF"/>
    <w:rsid w:val="00DD0EB0"/>
    <w:rsid w:val="00DD19F1"/>
    <w:rsid w:val="00DD676B"/>
    <w:rsid w:val="00DE2DD7"/>
    <w:rsid w:val="00DE4A5C"/>
    <w:rsid w:val="00DF043D"/>
    <w:rsid w:val="00DF5713"/>
    <w:rsid w:val="00E02088"/>
    <w:rsid w:val="00E03FC9"/>
    <w:rsid w:val="00E054D4"/>
    <w:rsid w:val="00E22C76"/>
    <w:rsid w:val="00E247E1"/>
    <w:rsid w:val="00E25091"/>
    <w:rsid w:val="00E27C63"/>
    <w:rsid w:val="00E37E41"/>
    <w:rsid w:val="00E4546C"/>
    <w:rsid w:val="00E52612"/>
    <w:rsid w:val="00E629F9"/>
    <w:rsid w:val="00E67E55"/>
    <w:rsid w:val="00E767BA"/>
    <w:rsid w:val="00E8678E"/>
    <w:rsid w:val="00EA3C64"/>
    <w:rsid w:val="00EA3DFA"/>
    <w:rsid w:val="00EA59BA"/>
    <w:rsid w:val="00EB34B5"/>
    <w:rsid w:val="00EB4699"/>
    <w:rsid w:val="00EB62BE"/>
    <w:rsid w:val="00EC60D3"/>
    <w:rsid w:val="00EC7661"/>
    <w:rsid w:val="00EE05F9"/>
    <w:rsid w:val="00EE5A48"/>
    <w:rsid w:val="00F015A9"/>
    <w:rsid w:val="00F0205F"/>
    <w:rsid w:val="00F02873"/>
    <w:rsid w:val="00F03E5D"/>
    <w:rsid w:val="00F06DED"/>
    <w:rsid w:val="00F0792F"/>
    <w:rsid w:val="00F131F4"/>
    <w:rsid w:val="00F236F0"/>
    <w:rsid w:val="00F2470B"/>
    <w:rsid w:val="00F266D4"/>
    <w:rsid w:val="00F26FC3"/>
    <w:rsid w:val="00F3034E"/>
    <w:rsid w:val="00F32193"/>
    <w:rsid w:val="00F335D9"/>
    <w:rsid w:val="00F351E5"/>
    <w:rsid w:val="00F409F8"/>
    <w:rsid w:val="00F4552F"/>
    <w:rsid w:val="00F46B13"/>
    <w:rsid w:val="00F50984"/>
    <w:rsid w:val="00F5508E"/>
    <w:rsid w:val="00F62775"/>
    <w:rsid w:val="00F65908"/>
    <w:rsid w:val="00F71F6B"/>
    <w:rsid w:val="00F75ABC"/>
    <w:rsid w:val="00F9167A"/>
    <w:rsid w:val="00FA0B5A"/>
    <w:rsid w:val="00FA117E"/>
    <w:rsid w:val="00FA3943"/>
    <w:rsid w:val="00FB7D7D"/>
    <w:rsid w:val="00FC169C"/>
    <w:rsid w:val="00FC712D"/>
    <w:rsid w:val="00FD3B2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4DD3"/>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6"/>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6"/>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6"/>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6"/>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2"/>
      </w:numPr>
      <w:contextualSpacing/>
    </w:pPr>
  </w:style>
  <w:style w:type="paragraph" w:styleId="Aufzhlungszeichen2">
    <w:name w:val="List Bullet 2"/>
    <w:basedOn w:val="Standard"/>
    <w:uiPriority w:val="99"/>
    <w:semiHidden/>
    <w:unhideWhenUsed/>
    <w:rsid w:val="00973880"/>
    <w:pPr>
      <w:numPr>
        <w:numId w:val="3"/>
      </w:numPr>
      <w:tabs>
        <w:tab w:val="clear" w:pos="643"/>
        <w:tab w:val="num" w:pos="360"/>
      </w:tabs>
      <w:contextualSpacing/>
    </w:pPr>
  </w:style>
  <w:style w:type="paragraph" w:styleId="Aufzhlungszeichen3">
    <w:name w:val="List Bullet 3"/>
    <w:basedOn w:val="Standard"/>
    <w:uiPriority w:val="99"/>
    <w:semiHidden/>
    <w:unhideWhenUsed/>
    <w:rsid w:val="00973880"/>
    <w:pPr>
      <w:numPr>
        <w:numId w:val="4"/>
      </w:numPr>
      <w:tabs>
        <w:tab w:val="clear" w:pos="926"/>
        <w:tab w:val="num" w:pos="360"/>
      </w:tabs>
      <w:contextualSpacing/>
    </w:pPr>
  </w:style>
  <w:style w:type="paragraph" w:styleId="Aufzhlungszeichen4">
    <w:name w:val="List Bullet 4"/>
    <w:basedOn w:val="Standard"/>
    <w:uiPriority w:val="99"/>
    <w:semiHidden/>
    <w:unhideWhenUsed/>
    <w:rsid w:val="00973880"/>
    <w:pPr>
      <w:numPr>
        <w:numId w:val="5"/>
      </w:numPr>
      <w:contextualSpacing/>
    </w:pPr>
  </w:style>
  <w:style w:type="paragraph" w:styleId="Aufzhlungszeichen5">
    <w:name w:val="List Bullet 5"/>
    <w:basedOn w:val="Standard"/>
    <w:uiPriority w:val="99"/>
    <w:semiHidden/>
    <w:unhideWhenUsed/>
    <w:rsid w:val="00973880"/>
    <w:pPr>
      <w:numPr>
        <w:numId w:val="6"/>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8"/>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7"/>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7"/>
      </w:numPr>
    </w:pPr>
  </w:style>
  <w:style w:type="numbering" w:customStyle="1" w:styleId="ListeIQTIGPunkte">
    <w:name w:val="Liste_IQTIG_Punkte"/>
    <w:uiPriority w:val="99"/>
    <w:rsid w:val="00973880"/>
    <w:pPr>
      <w:numPr>
        <w:numId w:val="8"/>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9"/>
      </w:numPr>
      <w:contextualSpacing/>
    </w:pPr>
  </w:style>
  <w:style w:type="paragraph" w:styleId="Listennummer2">
    <w:name w:val="List Number 2"/>
    <w:basedOn w:val="Standard"/>
    <w:uiPriority w:val="99"/>
    <w:semiHidden/>
    <w:unhideWhenUsed/>
    <w:rsid w:val="00973880"/>
    <w:pPr>
      <w:numPr>
        <w:numId w:val="10"/>
      </w:numPr>
      <w:contextualSpacing/>
    </w:pPr>
  </w:style>
  <w:style w:type="paragraph" w:styleId="Listennummer3">
    <w:name w:val="List Number 3"/>
    <w:basedOn w:val="Standard"/>
    <w:uiPriority w:val="99"/>
    <w:semiHidden/>
    <w:unhideWhenUsed/>
    <w:rsid w:val="00973880"/>
    <w:pPr>
      <w:numPr>
        <w:numId w:val="11"/>
      </w:numPr>
      <w:contextualSpacing/>
    </w:pPr>
  </w:style>
  <w:style w:type="paragraph" w:styleId="Listennummer4">
    <w:name w:val="List Number 4"/>
    <w:basedOn w:val="Standard"/>
    <w:uiPriority w:val="99"/>
    <w:semiHidden/>
    <w:unhideWhenUsed/>
    <w:rsid w:val="00973880"/>
    <w:pPr>
      <w:numPr>
        <w:numId w:val="12"/>
      </w:numPr>
      <w:contextualSpacing/>
    </w:pPr>
  </w:style>
  <w:style w:type="paragraph" w:styleId="Listennummer5">
    <w:name w:val="List Number 5"/>
    <w:basedOn w:val="Standard"/>
    <w:uiPriority w:val="99"/>
    <w:semiHidden/>
    <w:unhideWhenUsed/>
    <w:rsid w:val="00973880"/>
    <w:pPr>
      <w:numPr>
        <w:numId w:val="13"/>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5"/>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4"/>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4"/>
      </w:numPr>
    </w:pPr>
  </w:style>
  <w:style w:type="numbering" w:customStyle="1" w:styleId="TabellenlisteIQTIGPunkte">
    <w:name w:val="Tabellenliste_IQTIG_Punkte"/>
    <w:uiPriority w:val="99"/>
    <w:rsid w:val="00973880"/>
    <w:pPr>
      <w:numPr>
        <w:numId w:val="15"/>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6"/>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Absatzberschriftebene3nurinNavigation">
    <w:name w:val="Absatzüberschrift ebene 3 (nur in Navigation)"/>
    <w:basedOn w:val="berschrift3"/>
    <w:link w:val="Absatzberschriftebene3nurinNavigationZchn"/>
    <w:qFormat/>
    <w:rsid w:val="003B1E57"/>
    <w:pPr>
      <w:numPr>
        <w:ilvl w:val="0"/>
        <w:numId w:val="0"/>
      </w:numPr>
    </w:pPr>
    <w:rPr>
      <w:color w:val="000000" w:themeColor="text1"/>
      <w:sz w:val="22"/>
    </w:rPr>
  </w:style>
  <w:style w:type="character" w:customStyle="1" w:styleId="Absatzberschriftebene3nurinNavigationZchn">
    <w:name w:val="Absatzüberschrift ebene 3 (nur in Navigation) Zchn"/>
    <w:basedOn w:val="Absatzberschriftebene2nurinNavigationZchn"/>
    <w:link w:val="Absatzberschriftebene3nurinNavigation"/>
    <w:rsid w:val="003B1E57"/>
    <w:rPr>
      <w:rFonts w:ascii="Calibri" w:eastAsiaTheme="majorEastAsia" w:hAnsi="Calibri" w:cs="Segoe UI"/>
      <w:b/>
      <w:bCs/>
      <w:iCs w:val="0"/>
      <w:color w:val="000000" w:themeColor="text1"/>
      <w:szCs w:val="24"/>
    </w:rPr>
  </w:style>
  <w:style w:type="paragraph" w:customStyle="1" w:styleId="StandardImpressumkeineSilbentrennung">
    <w:name w:val="Standard_Impressum + keine Silbentrennung"/>
    <w:basedOn w:val="StandardImpressum"/>
    <w:link w:val="StandardImpressumkeineSilbentrennungZchn"/>
    <w:qFormat/>
    <w:rsid w:val="00A14DD3"/>
    <w:pPr>
      <w:suppressAutoHyphens/>
    </w:pPr>
  </w:style>
  <w:style w:type="character" w:customStyle="1" w:styleId="StandardImpressumkeineSilbentrennungZchn">
    <w:name w:val="Standard_Impressum + keine Silbentrennung Zchn"/>
    <w:basedOn w:val="StandardImpressumZchn"/>
    <w:link w:val="StandardImpressumkeineSilbentrennung"/>
    <w:rsid w:val="00A14DD3"/>
    <w:rPr>
      <w:rFonts w:ascii="Calibri" w:hAnsi="Calibri"/>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430390">
      <w:bodyDiv w:val="1"/>
      <w:marLeft w:val="0"/>
      <w:marRight w:val="0"/>
      <w:marTop w:val="0"/>
      <w:marBottom w:val="0"/>
      <w:divBdr>
        <w:top w:val="none" w:sz="0" w:space="0" w:color="auto"/>
        <w:left w:val="none" w:sz="0" w:space="0" w:color="auto"/>
        <w:bottom w:val="none" w:sz="0" w:space="0" w:color="auto"/>
        <w:right w:val="none" w:sz="0" w:space="0" w:color="auto"/>
      </w:divBdr>
    </w:div>
    <w:div w:id="1668166344">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8.xml"/><Relationship Id="rId21" Type="http://schemas.openxmlformats.org/officeDocument/2006/relationships/header" Target="header6.xml"/><Relationship Id="rId42" Type="http://schemas.openxmlformats.org/officeDocument/2006/relationships/header" Target="header17.xml"/><Relationship Id="rId47" Type="http://schemas.openxmlformats.org/officeDocument/2006/relationships/header" Target="header19.xml"/><Relationship Id="rId63" Type="http://schemas.openxmlformats.org/officeDocument/2006/relationships/header" Target="header27.xml"/><Relationship Id="rId68" Type="http://schemas.openxmlformats.org/officeDocument/2006/relationships/footer" Target="footer29.xml"/><Relationship Id="rId84" Type="http://schemas.openxmlformats.org/officeDocument/2006/relationships/header" Target="header38.xml"/><Relationship Id="rId89" Type="http://schemas.openxmlformats.org/officeDocument/2006/relationships/header" Target="header40.xml"/><Relationship Id="rId7" Type="http://schemas.openxmlformats.org/officeDocument/2006/relationships/footnotes" Target="footnotes.xml"/><Relationship Id="rId71" Type="http://schemas.openxmlformats.org/officeDocument/2006/relationships/header" Target="header31.xml"/><Relationship Id="rId92" Type="http://schemas.openxmlformats.org/officeDocument/2006/relationships/footer" Target="footer41.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07" Type="http://schemas.openxmlformats.org/officeDocument/2006/relationships/fontTable" Target="fontTable.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footer" Target="footer15.xml"/><Relationship Id="rId45" Type="http://schemas.openxmlformats.org/officeDocument/2006/relationships/header" Target="header18.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header" Target="header29.xml"/><Relationship Id="rId74" Type="http://schemas.openxmlformats.org/officeDocument/2006/relationships/footer" Target="footer32.xml"/><Relationship Id="rId79" Type="http://schemas.openxmlformats.org/officeDocument/2006/relationships/footer" Target="footer34.xml"/><Relationship Id="rId87" Type="http://schemas.openxmlformats.org/officeDocument/2006/relationships/header" Target="header39.xml"/><Relationship Id="rId102" Type="http://schemas.openxmlformats.org/officeDocument/2006/relationships/header" Target="header47.xml"/><Relationship Id="rId5" Type="http://schemas.openxmlformats.org/officeDocument/2006/relationships/settings" Target="settings.xml"/><Relationship Id="rId61" Type="http://schemas.openxmlformats.org/officeDocument/2006/relationships/footer" Target="footer25.xml"/><Relationship Id="rId82" Type="http://schemas.openxmlformats.org/officeDocument/2006/relationships/footer" Target="footer36.xml"/><Relationship Id="rId90" Type="http://schemas.openxmlformats.org/officeDocument/2006/relationships/header" Target="header41.xml"/><Relationship Id="rId95" Type="http://schemas.openxmlformats.org/officeDocument/2006/relationships/header" Target="header43.xml"/><Relationship Id="rId19" Type="http://schemas.openxmlformats.org/officeDocument/2006/relationships/footer" Target="footer4.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3.xml"/><Relationship Id="rId43" Type="http://schemas.openxmlformats.org/officeDocument/2006/relationships/footer" Target="footer16.xml"/><Relationship Id="rId48" Type="http://schemas.openxmlformats.org/officeDocument/2006/relationships/header" Target="header20.xml"/><Relationship Id="rId56" Type="http://schemas.openxmlformats.org/officeDocument/2006/relationships/footer" Target="footer23.xml"/><Relationship Id="rId64" Type="http://schemas.openxmlformats.org/officeDocument/2006/relationships/footer" Target="footer27.xml"/><Relationship Id="rId69" Type="http://schemas.openxmlformats.org/officeDocument/2006/relationships/header" Target="header30.xml"/><Relationship Id="rId77" Type="http://schemas.openxmlformats.org/officeDocument/2006/relationships/header" Target="header34.xml"/><Relationship Id="rId100" Type="http://schemas.openxmlformats.org/officeDocument/2006/relationships/footer" Target="footer45.xml"/><Relationship Id="rId105" Type="http://schemas.openxmlformats.org/officeDocument/2006/relationships/header" Target="header48.xml"/><Relationship Id="rId8" Type="http://schemas.openxmlformats.org/officeDocument/2006/relationships/endnotes" Target="endnotes.xml"/><Relationship Id="rId51" Type="http://schemas.openxmlformats.org/officeDocument/2006/relationships/header" Target="header21.xml"/><Relationship Id="rId72" Type="http://schemas.openxmlformats.org/officeDocument/2006/relationships/header" Target="header32.xml"/><Relationship Id="rId80" Type="http://schemas.openxmlformats.org/officeDocument/2006/relationships/footer" Target="footer35.xml"/><Relationship Id="rId85" Type="http://schemas.openxmlformats.org/officeDocument/2006/relationships/footer" Target="footer37.xml"/><Relationship Id="rId93" Type="http://schemas.openxmlformats.org/officeDocument/2006/relationships/header" Target="header42.xml"/><Relationship Id="rId98" Type="http://schemas.openxmlformats.org/officeDocument/2006/relationships/footer" Target="footer44.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header" Target="header12.xml"/><Relationship Id="rId38" Type="http://schemas.openxmlformats.org/officeDocument/2006/relationships/footer" Target="footer14.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footer" Target="footer28.xml"/><Relationship Id="rId103" Type="http://schemas.openxmlformats.org/officeDocument/2006/relationships/footer" Target="footer46.xml"/><Relationship Id="rId108" Type="http://schemas.openxmlformats.org/officeDocument/2006/relationships/theme" Target="theme/theme1.xml"/><Relationship Id="rId20" Type="http://schemas.openxmlformats.org/officeDocument/2006/relationships/footer" Target="footer5.xml"/><Relationship Id="rId41" Type="http://schemas.openxmlformats.org/officeDocument/2006/relationships/header" Target="header16.xml"/><Relationship Id="rId54" Type="http://schemas.openxmlformats.org/officeDocument/2006/relationships/header" Target="header23.xml"/><Relationship Id="rId62" Type="http://schemas.openxmlformats.org/officeDocument/2006/relationships/footer" Target="footer26.xml"/><Relationship Id="rId70" Type="http://schemas.openxmlformats.org/officeDocument/2006/relationships/footer" Target="footer30.xml"/><Relationship Id="rId75" Type="http://schemas.openxmlformats.org/officeDocument/2006/relationships/header" Target="header33.xml"/><Relationship Id="rId83" Type="http://schemas.openxmlformats.org/officeDocument/2006/relationships/header" Target="header37.xml"/><Relationship Id="rId88" Type="http://schemas.openxmlformats.org/officeDocument/2006/relationships/footer" Target="footer39.xml"/><Relationship Id="rId91" Type="http://schemas.openxmlformats.org/officeDocument/2006/relationships/footer" Target="footer40.xml"/><Relationship Id="rId96" Type="http://schemas.openxmlformats.org/officeDocument/2006/relationships/header" Target="header44.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header" Target="header14.xml"/><Relationship Id="rId49" Type="http://schemas.openxmlformats.org/officeDocument/2006/relationships/footer" Target="footer19.xml"/><Relationship Id="rId57" Type="http://schemas.openxmlformats.org/officeDocument/2006/relationships/header" Target="header24.xml"/><Relationship Id="rId106" Type="http://schemas.openxmlformats.org/officeDocument/2006/relationships/footer" Target="footer48.xml"/><Relationship Id="rId10" Type="http://schemas.openxmlformats.org/officeDocument/2006/relationships/hyperlink" Target="mailto:verfahrenssupport@iqtig.org" TargetMode="External"/><Relationship Id="rId31" Type="http://schemas.openxmlformats.org/officeDocument/2006/relationships/footer" Target="footer10.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header" Target="header26.xml"/><Relationship Id="rId65" Type="http://schemas.openxmlformats.org/officeDocument/2006/relationships/header" Target="header28.xml"/><Relationship Id="rId73" Type="http://schemas.openxmlformats.org/officeDocument/2006/relationships/footer" Target="footer31.xml"/><Relationship Id="rId78" Type="http://schemas.openxmlformats.org/officeDocument/2006/relationships/header" Target="header35.xml"/><Relationship Id="rId81" Type="http://schemas.openxmlformats.org/officeDocument/2006/relationships/header" Target="header36.xml"/><Relationship Id="rId86" Type="http://schemas.openxmlformats.org/officeDocument/2006/relationships/footer" Target="footer38.xml"/><Relationship Id="rId94" Type="http://schemas.openxmlformats.org/officeDocument/2006/relationships/footer" Target="footer42.xml"/><Relationship Id="rId99" Type="http://schemas.openxmlformats.org/officeDocument/2006/relationships/header" Target="header45.xml"/><Relationship Id="rId101" Type="http://schemas.openxmlformats.org/officeDocument/2006/relationships/header" Target="header46.xml"/><Relationship Id="rId4" Type="http://schemas.openxmlformats.org/officeDocument/2006/relationships/styles" Target="styles.xml"/><Relationship Id="rId9"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header" Target="header15.xml"/><Relationship Id="rId34" Type="http://schemas.openxmlformats.org/officeDocument/2006/relationships/footer" Target="footer12.xml"/><Relationship Id="rId50" Type="http://schemas.openxmlformats.org/officeDocument/2006/relationships/footer" Target="footer20.xml"/><Relationship Id="rId55" Type="http://schemas.openxmlformats.org/officeDocument/2006/relationships/footer" Target="footer22.xml"/><Relationship Id="rId76" Type="http://schemas.openxmlformats.org/officeDocument/2006/relationships/footer" Target="footer33.xml"/><Relationship Id="rId97" Type="http://schemas.openxmlformats.org/officeDocument/2006/relationships/footer" Target="footer43.xml"/><Relationship Id="rId104" Type="http://schemas.openxmlformats.org/officeDocument/2006/relationships/footer" Target="footer4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A5FBF2D6-244C-40AD-BD3A-8F6E4EB893C2}">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58F79787-28C0-4D78-BAD2-BB02EE3B0222}">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7257</Words>
  <Characters>45723</Characters>
  <Application>Microsoft Office Word</Application>
  <DocSecurity>0</DocSecurity>
  <Lines>381</Lines>
  <Paragraphs>105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DEK - Beschreibung der Rechenregeln für das Erfassungsjahr 2019 nach QSKH-RL</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2020-04-27T13:03:00Z</dcterms:modified>
</cp:coreProperties>
</file>